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F1238D" w:rsidR="00D95CC4" w:rsidP="00F1238D" w:rsidRDefault="00C50565" w14:paraId="4DACE85F" w14:textId="1310696B">
      <w:pPr>
        <w:spacing w:after="0" w:line="240" w:lineRule="auto"/>
        <w:contextualSpacing/>
        <w:jc w:val="right"/>
        <w:rPr>
          <w:rFonts w:ascii="Times New Roman" w:hAnsi="Times New Roman" w:cs="Times New Roman"/>
          <w:sz w:val="24"/>
          <w:szCs w:val="24"/>
        </w:rPr>
      </w:pPr>
      <w:r w:rsidRPr="00F1238D">
        <w:rPr>
          <w:rFonts w:ascii="Times New Roman" w:hAnsi="Times New Roman" w:cs="Times New Roman"/>
          <w:sz w:val="24"/>
          <w:szCs w:val="24"/>
        </w:rPr>
        <w:t>EELNÕU</w:t>
      </w:r>
    </w:p>
    <w:p w:rsidRPr="00F1238D" w:rsidR="00C50565" w:rsidP="00F1238D" w:rsidRDefault="00C6338C" w14:paraId="252D4141" w14:textId="3036DED7">
      <w:pPr>
        <w:spacing w:after="0" w:line="240" w:lineRule="auto"/>
        <w:contextualSpacing/>
        <w:jc w:val="right"/>
        <w:rPr>
          <w:rFonts w:ascii="Times New Roman" w:hAnsi="Times New Roman" w:cs="Times New Roman"/>
          <w:sz w:val="24"/>
          <w:szCs w:val="24"/>
        </w:rPr>
      </w:pPr>
      <w:r w:rsidRPr="5FC78A55">
        <w:rPr>
          <w:rFonts w:ascii="Times New Roman" w:hAnsi="Times New Roman" w:cs="Times New Roman"/>
          <w:sz w:val="24"/>
          <w:szCs w:val="24"/>
        </w:rPr>
        <w:t>0</w:t>
      </w:r>
      <w:r w:rsidR="005B7B07">
        <w:rPr>
          <w:rFonts w:ascii="Times New Roman" w:hAnsi="Times New Roman" w:cs="Times New Roman"/>
          <w:sz w:val="24"/>
          <w:szCs w:val="24"/>
        </w:rPr>
        <w:t>8</w:t>
      </w:r>
      <w:r w:rsidRPr="5FC78A55" w:rsidR="00866475">
        <w:rPr>
          <w:rFonts w:ascii="Times New Roman" w:hAnsi="Times New Roman" w:cs="Times New Roman"/>
          <w:sz w:val="24"/>
          <w:szCs w:val="24"/>
        </w:rPr>
        <w:t>.</w:t>
      </w:r>
      <w:r w:rsidRPr="5FC78A55" w:rsidR="002B2353">
        <w:rPr>
          <w:rFonts w:ascii="Times New Roman" w:hAnsi="Times New Roman" w:cs="Times New Roman"/>
          <w:sz w:val="24"/>
          <w:szCs w:val="24"/>
        </w:rPr>
        <w:t>0</w:t>
      </w:r>
      <w:r w:rsidRPr="5FC78A55" w:rsidR="3C388FCF">
        <w:rPr>
          <w:rFonts w:ascii="Times New Roman" w:hAnsi="Times New Roman" w:cs="Times New Roman"/>
          <w:sz w:val="24"/>
          <w:szCs w:val="24"/>
        </w:rPr>
        <w:t>5</w:t>
      </w:r>
      <w:r w:rsidRPr="5FC78A55" w:rsidR="00866475">
        <w:rPr>
          <w:rFonts w:ascii="Times New Roman" w:hAnsi="Times New Roman" w:cs="Times New Roman"/>
          <w:sz w:val="24"/>
          <w:szCs w:val="24"/>
        </w:rPr>
        <w:t>.202</w:t>
      </w:r>
      <w:r w:rsidRPr="5FC78A55" w:rsidR="002B2353">
        <w:rPr>
          <w:rFonts w:ascii="Times New Roman" w:hAnsi="Times New Roman" w:cs="Times New Roman"/>
          <w:sz w:val="24"/>
          <w:szCs w:val="24"/>
        </w:rPr>
        <w:t>5</w:t>
      </w:r>
    </w:p>
    <w:p w:rsidRPr="00F1238D" w:rsidR="00866475" w:rsidP="00F1238D" w:rsidRDefault="00866475" w14:paraId="3A222EBB" w14:textId="77777777">
      <w:pPr>
        <w:spacing w:after="0" w:line="240" w:lineRule="auto"/>
        <w:contextualSpacing/>
        <w:jc w:val="right"/>
        <w:rPr>
          <w:rFonts w:ascii="Times New Roman" w:hAnsi="Times New Roman" w:cs="Times New Roman"/>
          <w:sz w:val="24"/>
          <w:szCs w:val="24"/>
        </w:rPr>
      </w:pPr>
    </w:p>
    <w:p w:rsidRPr="00F1238D" w:rsidR="00866475" w:rsidP="00F1238D" w:rsidRDefault="00866475" w14:paraId="3965E715" w14:textId="351FC712">
      <w:pPr>
        <w:spacing w:after="0" w:line="240" w:lineRule="auto"/>
        <w:contextualSpacing/>
        <w:jc w:val="center"/>
        <w:rPr>
          <w:rFonts w:ascii="Times New Roman" w:hAnsi="Times New Roman" w:cs="Times New Roman"/>
          <w:sz w:val="32"/>
          <w:szCs w:val="32"/>
        </w:rPr>
      </w:pPr>
      <w:r w:rsidRPr="00F1238D">
        <w:rPr>
          <w:rFonts w:ascii="Times New Roman" w:hAnsi="Times New Roman" w:cs="Times New Roman"/>
          <w:b/>
          <w:bCs/>
          <w:sz w:val="32"/>
          <w:szCs w:val="32"/>
        </w:rPr>
        <w:t>Rahvaraamatukogu seadus</w:t>
      </w:r>
    </w:p>
    <w:p w:rsidRPr="00F1238D" w:rsidR="00B746C3" w:rsidP="00F1238D" w:rsidRDefault="00B746C3" w14:paraId="684DEF3E" w14:textId="77777777">
      <w:pPr>
        <w:spacing w:after="0" w:line="240" w:lineRule="auto"/>
        <w:contextualSpacing/>
        <w:jc w:val="center"/>
        <w:rPr>
          <w:rFonts w:ascii="Times New Roman" w:hAnsi="Times New Roman" w:cs="Times New Roman"/>
          <w:sz w:val="24"/>
          <w:szCs w:val="24"/>
        </w:rPr>
      </w:pPr>
    </w:p>
    <w:p w:rsidRPr="00F1238D" w:rsidR="00CB591D" w:rsidP="00F1238D" w:rsidRDefault="0041580E" w14:paraId="5EB24E00" w14:textId="48A6A8F9">
      <w:pPr>
        <w:spacing w:after="0" w:line="240" w:lineRule="auto"/>
        <w:contextualSpacing/>
        <w:jc w:val="center"/>
        <w:rPr>
          <w:rFonts w:ascii="Times New Roman" w:hAnsi="Times New Roman" w:cs="Times New Roman"/>
          <w:b/>
          <w:bCs/>
          <w:sz w:val="24"/>
          <w:szCs w:val="24"/>
        </w:rPr>
      </w:pPr>
      <w:r w:rsidRPr="00F1238D">
        <w:rPr>
          <w:rFonts w:ascii="Times New Roman" w:hAnsi="Times New Roman" w:cs="Times New Roman"/>
          <w:b/>
          <w:bCs/>
          <w:sz w:val="24"/>
          <w:szCs w:val="24"/>
        </w:rPr>
        <w:t>1. peatükk</w:t>
      </w:r>
    </w:p>
    <w:p w:rsidRPr="00F1238D" w:rsidR="0041580E" w:rsidP="00F1238D" w:rsidRDefault="0041580E" w14:paraId="5CBCD047" w14:textId="1ACF64E0">
      <w:pPr>
        <w:spacing w:after="0" w:line="240" w:lineRule="auto"/>
        <w:contextualSpacing/>
        <w:jc w:val="center"/>
        <w:rPr>
          <w:rFonts w:ascii="Times New Roman" w:hAnsi="Times New Roman" w:cs="Times New Roman"/>
          <w:b/>
          <w:bCs/>
          <w:sz w:val="24"/>
          <w:szCs w:val="24"/>
        </w:rPr>
      </w:pPr>
      <w:r w:rsidRPr="00F1238D">
        <w:rPr>
          <w:rFonts w:ascii="Times New Roman" w:hAnsi="Times New Roman" w:cs="Times New Roman"/>
          <w:b/>
          <w:bCs/>
          <w:sz w:val="24"/>
          <w:szCs w:val="24"/>
        </w:rPr>
        <w:t>Üldsätted</w:t>
      </w:r>
    </w:p>
    <w:p w:rsidRPr="00F1238D" w:rsidR="002B2353" w:rsidP="00F1238D" w:rsidRDefault="002B2353" w14:paraId="02AA12CB" w14:textId="77777777">
      <w:pPr>
        <w:spacing w:after="0" w:line="240" w:lineRule="auto"/>
        <w:contextualSpacing/>
        <w:jc w:val="center"/>
        <w:rPr>
          <w:rFonts w:ascii="Times New Roman" w:hAnsi="Times New Roman" w:cs="Times New Roman"/>
          <w:sz w:val="24"/>
          <w:szCs w:val="24"/>
        </w:rPr>
      </w:pPr>
    </w:p>
    <w:p w:rsidRPr="00F1238D" w:rsidR="0041580E" w:rsidP="3AAF331A" w:rsidRDefault="0041580E" w14:paraId="5A4ED6E0" w14:textId="64EA03B9">
      <w:pPr>
        <w:spacing w:after="0" w:line="240" w:lineRule="auto"/>
        <w:contextualSpacing/>
        <w:jc w:val="both"/>
        <w:rPr>
          <w:rFonts w:ascii="Times New Roman" w:hAnsi="Times New Roman" w:eastAsia="Times New Roman" w:cs="Times New Roman"/>
          <w:b/>
          <w:bCs/>
          <w:sz w:val="24"/>
          <w:szCs w:val="24"/>
          <w:lang w:eastAsia="et-EE"/>
        </w:rPr>
      </w:pPr>
      <w:r w:rsidRPr="3AAF331A">
        <w:rPr>
          <w:rFonts w:ascii="Times New Roman" w:hAnsi="Times New Roman" w:eastAsia="Times New Roman" w:cs="Times New Roman"/>
          <w:b/>
          <w:bCs/>
          <w:sz w:val="24"/>
          <w:szCs w:val="24"/>
          <w:lang w:eastAsia="et-EE"/>
        </w:rPr>
        <w:t>§ 1. Seaduse reguleerimisala</w:t>
      </w:r>
    </w:p>
    <w:p w:rsidRPr="00F1238D" w:rsidR="0041580E" w:rsidP="00F1238D" w:rsidRDefault="0041580E" w14:paraId="56051DFC" w14:textId="77777777">
      <w:pPr>
        <w:spacing w:after="0" w:line="240" w:lineRule="auto"/>
        <w:contextualSpacing/>
        <w:jc w:val="both"/>
        <w:rPr>
          <w:rFonts w:ascii="Times New Roman" w:hAnsi="Times New Roman" w:eastAsia="Times New Roman" w:cs="Times New Roman"/>
          <w:sz w:val="24"/>
          <w:szCs w:val="24"/>
          <w:lang w:eastAsia="et-EE"/>
        </w:rPr>
      </w:pPr>
    </w:p>
    <w:p w:rsidR="0053079D" w:rsidP="00F1238D" w:rsidRDefault="0041580E" w14:paraId="135AB46B" w14:textId="440FAC7B">
      <w:pPr>
        <w:spacing w:after="0" w:line="240" w:lineRule="auto"/>
        <w:contextualSpacing/>
        <w:jc w:val="both"/>
        <w:rPr>
          <w:rFonts w:ascii="Times New Roman" w:hAnsi="Times New Roman" w:eastAsia="Times New Roman" w:cs="Times New Roman"/>
          <w:sz w:val="24"/>
          <w:szCs w:val="24"/>
          <w:lang w:eastAsia="et-EE"/>
        </w:rPr>
      </w:pPr>
      <w:r w:rsidRPr="5FC78A55">
        <w:rPr>
          <w:rFonts w:ascii="Times New Roman" w:hAnsi="Times New Roman" w:eastAsia="Times New Roman" w:cs="Times New Roman"/>
          <w:sz w:val="24"/>
          <w:szCs w:val="24"/>
          <w:lang w:eastAsia="et-EE"/>
        </w:rPr>
        <w:t>(1) Käesolev seadus sätestab rahvaraamatukogude tegevuse, kogude, teeninduse ja juhtimise korralduse ning rahvaraamatukogude valdkonna finantseerimise alused.</w:t>
      </w:r>
    </w:p>
    <w:p w:rsidRPr="00F1238D" w:rsidR="0041580E" w:rsidP="00F1238D" w:rsidRDefault="0041580E" w14:paraId="359202B4" w14:textId="77777777">
      <w:pPr>
        <w:spacing w:after="0" w:line="240" w:lineRule="auto"/>
        <w:contextualSpacing/>
        <w:jc w:val="both"/>
        <w:rPr>
          <w:rFonts w:ascii="Times New Roman" w:hAnsi="Times New Roman" w:cs="Times New Roman"/>
          <w:sz w:val="24"/>
          <w:szCs w:val="24"/>
        </w:rPr>
      </w:pPr>
    </w:p>
    <w:p w:rsidRPr="00F1238D" w:rsidR="0041580E" w:rsidP="00F1238D" w:rsidRDefault="0031201E" w14:paraId="2C26EF9D" w14:textId="09468E9C">
      <w:pPr>
        <w:spacing w:after="0" w:line="240" w:lineRule="auto"/>
        <w:contextualSpacing/>
        <w:jc w:val="both"/>
        <w:rPr>
          <w:rStyle w:val="normaltextrun"/>
          <w:rFonts w:ascii="Times New Roman" w:hAnsi="Times New Roman" w:cs="Times New Roman"/>
          <w:color w:val="000000"/>
          <w:sz w:val="24"/>
          <w:szCs w:val="24"/>
          <w:shd w:val="clear" w:color="auto" w:fill="FFFFFF"/>
        </w:rPr>
      </w:pPr>
      <w:r w:rsidRPr="00F1238D">
        <w:rPr>
          <w:rStyle w:val="normaltextrun"/>
          <w:rFonts w:ascii="Times New Roman" w:hAnsi="Times New Roman" w:cs="Times New Roman"/>
          <w:color w:val="000000"/>
          <w:sz w:val="24"/>
          <w:szCs w:val="24"/>
          <w:shd w:val="clear" w:color="auto" w:fill="FFFFFF"/>
        </w:rPr>
        <w:t>(2) Käesolevas seaduses ettenähtud haldusmenetlusele kohaldatakse haldusmenetluse seaduse sätteid, arvestades käesoleva seaduse erisusi.</w:t>
      </w:r>
    </w:p>
    <w:p w:rsidRPr="00F1238D" w:rsidR="0031201E" w:rsidP="00F1238D" w:rsidRDefault="0031201E" w14:paraId="4E46C084" w14:textId="77777777">
      <w:pPr>
        <w:spacing w:after="0" w:line="240" w:lineRule="auto"/>
        <w:contextualSpacing/>
        <w:jc w:val="both"/>
        <w:rPr>
          <w:rStyle w:val="normaltextrun"/>
          <w:rFonts w:ascii="Times New Roman" w:hAnsi="Times New Roman" w:cs="Times New Roman"/>
          <w:color w:val="000000"/>
          <w:sz w:val="24"/>
          <w:szCs w:val="24"/>
          <w:shd w:val="clear" w:color="auto" w:fill="FFFFFF"/>
        </w:rPr>
      </w:pPr>
    </w:p>
    <w:p w:rsidRPr="00F1238D" w:rsidR="0031201E" w:rsidP="00F1238D" w:rsidRDefault="0031201E" w14:paraId="410A2578" w14:textId="2DA1CCF6">
      <w:pPr>
        <w:spacing w:after="0" w:line="240" w:lineRule="auto"/>
        <w:contextualSpacing/>
        <w:jc w:val="both"/>
        <w:rPr>
          <w:rFonts w:ascii="Times New Roman" w:hAnsi="Times New Roman" w:eastAsia="Times New Roman" w:cs="Times New Roman"/>
          <w:sz w:val="24"/>
          <w:szCs w:val="24"/>
          <w:lang w:eastAsia="et-EE"/>
        </w:rPr>
      </w:pPr>
      <w:r w:rsidRPr="00F1238D">
        <w:rPr>
          <w:rFonts w:ascii="Times New Roman" w:hAnsi="Times New Roman" w:eastAsia="Times New Roman" w:cs="Times New Roman"/>
          <w:b/>
          <w:bCs/>
          <w:sz w:val="24"/>
          <w:szCs w:val="24"/>
          <w:lang w:eastAsia="et-EE"/>
        </w:rPr>
        <w:t>§ 2. Rahvaraamatukogu</w:t>
      </w:r>
      <w:r w:rsidRPr="00F1238D" w:rsidR="00553B7D">
        <w:rPr>
          <w:rFonts w:ascii="Times New Roman" w:hAnsi="Times New Roman" w:eastAsia="Times New Roman" w:cs="Times New Roman"/>
          <w:b/>
          <w:bCs/>
          <w:sz w:val="24"/>
          <w:szCs w:val="24"/>
          <w:lang w:eastAsia="et-EE"/>
        </w:rPr>
        <w:t xml:space="preserve"> ning selle põhieesmärgid ja ülesanded</w:t>
      </w:r>
    </w:p>
    <w:p w:rsidRPr="00F1238D" w:rsidR="0031201E" w:rsidP="00F1238D" w:rsidRDefault="0031201E" w14:paraId="17196B19" w14:textId="77777777">
      <w:pPr>
        <w:spacing w:after="0" w:line="240" w:lineRule="auto"/>
        <w:contextualSpacing/>
        <w:jc w:val="both"/>
        <w:rPr>
          <w:rFonts w:ascii="Times New Roman" w:hAnsi="Times New Roman" w:eastAsia="Times New Roman" w:cs="Times New Roman"/>
          <w:sz w:val="24"/>
          <w:szCs w:val="24"/>
          <w:lang w:eastAsia="et-EE"/>
        </w:rPr>
      </w:pPr>
    </w:p>
    <w:p w:rsidR="0053079D" w:rsidP="00F1238D" w:rsidRDefault="0031201E" w14:paraId="19C81CE7" w14:textId="5E6D1102">
      <w:pPr>
        <w:spacing w:after="0" w:line="240" w:lineRule="auto"/>
        <w:contextualSpacing/>
        <w:jc w:val="both"/>
        <w:rPr>
          <w:rFonts w:ascii="Times New Roman" w:hAnsi="Times New Roman" w:cs="Times New Roman"/>
          <w:sz w:val="24"/>
          <w:szCs w:val="24"/>
        </w:rPr>
      </w:pPr>
      <w:r w:rsidRPr="00F1238D">
        <w:rPr>
          <w:rFonts w:ascii="Times New Roman" w:hAnsi="Times New Roman" w:cs="Times New Roman"/>
          <w:sz w:val="24"/>
          <w:szCs w:val="24"/>
        </w:rPr>
        <w:t>(1) Rahvaraamatukogu on kohaliku omavalitsuse üksuse kultuuri- ja haridusasutus, mille põhieesmärgid on:</w:t>
      </w:r>
    </w:p>
    <w:p w:rsidR="0053079D" w:rsidP="00F1238D" w:rsidRDefault="00AA4F8C" w14:paraId="2D098DF4" w14:textId="0953B2C4">
      <w:pPr>
        <w:spacing w:after="0" w:line="240" w:lineRule="auto"/>
        <w:contextualSpacing/>
        <w:jc w:val="both"/>
        <w:rPr>
          <w:rFonts w:ascii="Times New Roman" w:hAnsi="Times New Roman" w:cs="Times New Roman"/>
          <w:sz w:val="24"/>
          <w:szCs w:val="24"/>
        </w:rPr>
      </w:pPr>
      <w:r w:rsidRPr="1B722965" w:rsidR="00AA4F8C">
        <w:rPr>
          <w:rFonts w:ascii="Times New Roman" w:hAnsi="Times New Roman" w:cs="Times New Roman"/>
          <w:sz w:val="24"/>
          <w:szCs w:val="24"/>
        </w:rPr>
        <w:t xml:space="preserve">1) tagada kõigile võrdne, vaba ja piiramatu juurdepääs </w:t>
      </w:r>
      <w:r w:rsidRPr="1B722965" w:rsidR="00AA4F8C">
        <w:rPr>
          <w:rFonts w:ascii="Times New Roman" w:hAnsi="Times New Roman" w:cs="Times New Roman"/>
          <w:sz w:val="24"/>
          <w:szCs w:val="24"/>
        </w:rPr>
        <w:t>informatsioonile</w:t>
      </w:r>
      <w:r w:rsidRPr="1B722965" w:rsidR="00AA4F8C">
        <w:rPr>
          <w:rFonts w:ascii="Times New Roman" w:hAnsi="Times New Roman" w:cs="Times New Roman"/>
          <w:sz w:val="24"/>
          <w:szCs w:val="24"/>
        </w:rPr>
        <w:t xml:space="preserve">, teadmistele, ideedele </w:t>
      </w:r>
      <w:r w:rsidRPr="1B722965" w:rsidR="00A80BED">
        <w:rPr>
          <w:rFonts w:ascii="Times New Roman" w:hAnsi="Times New Roman" w:cs="Times New Roman"/>
          <w:sz w:val="24"/>
          <w:szCs w:val="24"/>
        </w:rPr>
        <w:t>ning</w:t>
      </w:r>
      <w:r w:rsidRPr="1B722965" w:rsidR="00AA4F8C">
        <w:rPr>
          <w:rFonts w:ascii="Times New Roman" w:hAnsi="Times New Roman" w:cs="Times New Roman"/>
          <w:sz w:val="24"/>
          <w:szCs w:val="24"/>
        </w:rPr>
        <w:t xml:space="preserve"> kultuurile;</w:t>
      </w:r>
    </w:p>
    <w:p w:rsidR="0053079D" w:rsidP="00F1238D" w:rsidRDefault="00AA4F8C" w14:paraId="6297A0C8" w14:textId="15AA8109">
      <w:pPr>
        <w:spacing w:after="0" w:line="240" w:lineRule="auto"/>
        <w:contextualSpacing/>
        <w:jc w:val="both"/>
        <w:rPr>
          <w:rFonts w:ascii="Times New Roman" w:hAnsi="Times New Roman" w:cs="Times New Roman"/>
          <w:sz w:val="24"/>
          <w:szCs w:val="24"/>
        </w:rPr>
      </w:pPr>
      <w:r w:rsidRPr="1B722965" w:rsidR="00AA4F8C">
        <w:rPr>
          <w:rFonts w:ascii="Times New Roman" w:hAnsi="Times New Roman" w:cs="Times New Roman"/>
          <w:sz w:val="24"/>
          <w:szCs w:val="24"/>
        </w:rPr>
        <w:t xml:space="preserve">2) edendada lugemiskultuuri, info- ja </w:t>
      </w:r>
      <w:commentRangeStart w:id="112656884"/>
      <w:r w:rsidRPr="1B722965" w:rsidR="00AA4F8C">
        <w:rPr>
          <w:rFonts w:ascii="Times New Roman" w:hAnsi="Times New Roman" w:cs="Times New Roman"/>
          <w:sz w:val="24"/>
          <w:szCs w:val="24"/>
        </w:rPr>
        <w:t>digipädevust</w:t>
      </w:r>
      <w:commentRangeEnd w:id="112656884"/>
      <w:r>
        <w:rPr>
          <w:rStyle w:val="CommentReference"/>
        </w:rPr>
        <w:commentReference w:id="112656884"/>
      </w:r>
      <w:r w:rsidRPr="1B722965" w:rsidR="00AA4F8C">
        <w:rPr>
          <w:rFonts w:ascii="Times New Roman" w:hAnsi="Times New Roman" w:cs="Times New Roman"/>
          <w:sz w:val="24"/>
          <w:szCs w:val="24"/>
        </w:rPr>
        <w:t xml:space="preserve"> ning </w:t>
      </w:r>
      <w:r w:rsidRPr="1B722965" w:rsidR="00AA4F8C">
        <w:rPr>
          <w:rFonts w:ascii="Times New Roman" w:hAnsi="Times New Roman" w:cs="Times New Roman"/>
          <w:sz w:val="24"/>
          <w:szCs w:val="24"/>
        </w:rPr>
        <w:t>ühistarbimist</w:t>
      </w:r>
      <w:r w:rsidRPr="1B722965" w:rsidR="00AA4F8C">
        <w:rPr>
          <w:rFonts w:ascii="Times New Roman" w:hAnsi="Times New Roman" w:cs="Times New Roman"/>
          <w:sz w:val="24"/>
          <w:szCs w:val="24"/>
        </w:rPr>
        <w:t>;</w:t>
      </w:r>
    </w:p>
    <w:p w:rsidR="0053079D" w:rsidP="00F1238D" w:rsidRDefault="00AA4F8C" w14:paraId="6DFFFC02" w14:textId="45B64486">
      <w:pPr>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 xml:space="preserve">3) toetada elukestvat </w:t>
      </w:r>
      <w:r w:rsidRPr="5FC78A55" w:rsidR="007A280D">
        <w:rPr>
          <w:rFonts w:ascii="Times New Roman" w:hAnsi="Times New Roman" w:cs="Times New Roman"/>
          <w:sz w:val="24"/>
          <w:szCs w:val="24"/>
        </w:rPr>
        <w:t xml:space="preserve">õpet </w:t>
      </w:r>
      <w:r w:rsidRPr="5FC78A55">
        <w:rPr>
          <w:rFonts w:ascii="Times New Roman" w:hAnsi="Times New Roman" w:cs="Times New Roman"/>
          <w:sz w:val="24"/>
          <w:szCs w:val="24"/>
        </w:rPr>
        <w:t>ja enesetäiendamist ning osalemist kogukonna- ja riigielu küsimustes.</w:t>
      </w:r>
    </w:p>
    <w:p w:rsidRPr="00F1238D" w:rsidR="00AA4F8C" w:rsidP="00F1238D" w:rsidRDefault="00AA4F8C" w14:paraId="2A7705DB" w14:textId="77777777">
      <w:pPr>
        <w:spacing w:after="0" w:line="240" w:lineRule="auto"/>
        <w:contextualSpacing/>
        <w:jc w:val="both"/>
        <w:rPr>
          <w:rFonts w:ascii="Times New Roman" w:hAnsi="Times New Roman" w:cs="Times New Roman"/>
          <w:sz w:val="24"/>
          <w:szCs w:val="24"/>
        </w:rPr>
      </w:pPr>
    </w:p>
    <w:p w:rsidR="0053079D" w:rsidP="00F1238D" w:rsidRDefault="005864F3" w14:paraId="1073D363" w14:textId="758AF8D2">
      <w:pPr>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(2) Rahvaraamatukogu põhiülesanded tulenevalt käesoleva paragrahvi lõikes 1 nimetatud eesmärkidest on:</w:t>
      </w:r>
    </w:p>
    <w:p w:rsidR="0053079D" w:rsidP="00F1238D" w:rsidRDefault="005864F3" w14:paraId="46813DC7" w14:textId="3CBF52D6">
      <w:pPr>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 xml:space="preserve">1) trükiste, </w:t>
      </w:r>
      <w:proofErr w:type="spellStart"/>
      <w:r w:rsidRPr="5FC78A55">
        <w:rPr>
          <w:rFonts w:ascii="Times New Roman" w:hAnsi="Times New Roman" w:cs="Times New Roman"/>
          <w:sz w:val="24"/>
          <w:szCs w:val="24"/>
        </w:rPr>
        <w:t>auvis</w:t>
      </w:r>
      <w:r w:rsidRPr="5FC78A55" w:rsidR="00515798">
        <w:rPr>
          <w:rFonts w:ascii="Times New Roman" w:hAnsi="Times New Roman" w:cs="Times New Roman"/>
          <w:sz w:val="24"/>
          <w:szCs w:val="24"/>
        </w:rPr>
        <w:t>te</w:t>
      </w:r>
      <w:proofErr w:type="spellEnd"/>
      <w:r w:rsidRPr="5FC78A55">
        <w:rPr>
          <w:rFonts w:ascii="Times New Roman" w:hAnsi="Times New Roman" w:cs="Times New Roman"/>
          <w:sz w:val="24"/>
          <w:szCs w:val="24"/>
        </w:rPr>
        <w:t xml:space="preserve">, võrgu- ja muude väljaannete (edaspidi koos </w:t>
      </w:r>
      <w:r w:rsidRPr="5FC78A55">
        <w:rPr>
          <w:rFonts w:ascii="Times New Roman" w:hAnsi="Times New Roman" w:cs="Times New Roman"/>
          <w:i/>
          <w:iCs/>
          <w:sz w:val="24"/>
          <w:szCs w:val="24"/>
        </w:rPr>
        <w:t>väljaanded</w:t>
      </w:r>
      <w:r w:rsidRPr="5FC78A55">
        <w:rPr>
          <w:rFonts w:ascii="Times New Roman" w:hAnsi="Times New Roman" w:cs="Times New Roman"/>
          <w:sz w:val="24"/>
          <w:szCs w:val="24"/>
        </w:rPr>
        <w:t>) ning esemete kättesaadavaks tegemine ja valikule andmebaasidest juurdepääsu võimaldamine;</w:t>
      </w:r>
    </w:p>
    <w:p w:rsidR="0053079D" w:rsidP="00F1238D" w:rsidRDefault="005864F3" w14:paraId="672BD9B3" w14:textId="2451EDED">
      <w:pPr>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 xml:space="preserve">2) kogukonna vajadustest lähtuvate mitmekülgsete ja pidevalt uuenevate kogude loomine </w:t>
      </w:r>
      <w:r w:rsidRPr="5FC78A55" w:rsidR="000205CA">
        <w:rPr>
          <w:rFonts w:ascii="Times New Roman" w:hAnsi="Times New Roman" w:cs="Times New Roman"/>
          <w:sz w:val="24"/>
          <w:szCs w:val="24"/>
        </w:rPr>
        <w:t>ning</w:t>
      </w:r>
      <w:r w:rsidRPr="5FC78A55">
        <w:rPr>
          <w:rFonts w:ascii="Times New Roman" w:hAnsi="Times New Roman" w:cs="Times New Roman"/>
          <w:sz w:val="24"/>
          <w:szCs w:val="24"/>
        </w:rPr>
        <w:t xml:space="preserve"> haldamine; </w:t>
      </w:r>
    </w:p>
    <w:p w:rsidR="0053079D" w:rsidP="00F1238D" w:rsidRDefault="005864F3" w14:paraId="184BA323" w14:textId="36199769">
      <w:pPr>
        <w:spacing w:after="0" w:line="240" w:lineRule="auto"/>
        <w:contextualSpacing/>
        <w:jc w:val="both"/>
        <w:rPr>
          <w:rFonts w:ascii="Times New Roman" w:hAnsi="Times New Roman" w:cs="Times New Roman"/>
          <w:sz w:val="24"/>
          <w:szCs w:val="24"/>
        </w:rPr>
      </w:pPr>
      <w:r w:rsidRPr="57654024">
        <w:rPr>
          <w:rFonts w:ascii="Times New Roman" w:hAnsi="Times New Roman" w:cs="Times New Roman"/>
          <w:sz w:val="24"/>
          <w:szCs w:val="24"/>
        </w:rPr>
        <w:t>3) avalikule teabele ja elektroonilistele avalikele teenustele juurdepääsu võimaldamine;</w:t>
      </w:r>
    </w:p>
    <w:p w:rsidR="0053079D" w:rsidP="00F1238D" w:rsidRDefault="005864F3" w14:paraId="28BE39E7" w14:textId="6F787942">
      <w:pPr>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4) kirjandust tutvustavate ning eriti laste ja noorte lugemisharjumuse kujunemist soodustavate tegevuste korraldamine;</w:t>
      </w:r>
    </w:p>
    <w:p w:rsidR="0053079D" w:rsidP="00F1238D" w:rsidRDefault="005864F3" w14:paraId="24C011A3" w14:textId="4234EF6F">
      <w:pPr>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5) info- ja digipädevusalane juhendamine;</w:t>
      </w:r>
    </w:p>
    <w:p w:rsidR="0053079D" w:rsidP="00F1238D" w:rsidRDefault="005864F3" w14:paraId="77714EF6" w14:textId="3AAB7420">
      <w:pPr>
        <w:spacing w:after="0" w:line="240" w:lineRule="auto"/>
        <w:contextualSpacing/>
        <w:jc w:val="both"/>
        <w:rPr>
          <w:rFonts w:ascii="Times New Roman" w:hAnsi="Times New Roman" w:cs="Times New Roman"/>
          <w:sz w:val="24"/>
          <w:szCs w:val="24"/>
        </w:rPr>
      </w:pPr>
      <w:r w:rsidRPr="00F1238D">
        <w:rPr>
          <w:rFonts w:ascii="Times New Roman" w:hAnsi="Times New Roman" w:cs="Times New Roman"/>
          <w:sz w:val="24"/>
          <w:szCs w:val="24"/>
        </w:rPr>
        <w:t xml:space="preserve">6) formaalharidust toetavate koolituste ja muude </w:t>
      </w:r>
      <w:r w:rsidRPr="00F1238D" w:rsidR="001D563A">
        <w:rPr>
          <w:rFonts w:ascii="Times New Roman" w:hAnsi="Times New Roman" w:cs="Times New Roman"/>
          <w:sz w:val="24"/>
          <w:szCs w:val="24"/>
        </w:rPr>
        <w:t xml:space="preserve">harivate </w:t>
      </w:r>
      <w:r w:rsidRPr="00F1238D">
        <w:rPr>
          <w:rFonts w:ascii="Times New Roman" w:hAnsi="Times New Roman" w:cs="Times New Roman"/>
          <w:sz w:val="24"/>
          <w:szCs w:val="24"/>
        </w:rPr>
        <w:t>tegevuste korraldamine.</w:t>
      </w:r>
    </w:p>
    <w:p w:rsidRPr="00F1238D" w:rsidR="005864F3" w:rsidP="00F1238D" w:rsidRDefault="005864F3" w14:paraId="7085EE74" w14:textId="77777777">
      <w:pPr>
        <w:spacing w:after="0" w:line="240" w:lineRule="auto"/>
        <w:contextualSpacing/>
        <w:jc w:val="both"/>
        <w:rPr>
          <w:rFonts w:ascii="Times New Roman" w:hAnsi="Times New Roman" w:cs="Times New Roman"/>
          <w:sz w:val="24"/>
          <w:szCs w:val="24"/>
        </w:rPr>
      </w:pPr>
    </w:p>
    <w:p w:rsidR="0053079D" w:rsidP="00F1238D" w:rsidRDefault="005864F3" w14:paraId="50EF2EC6" w14:textId="77CB277B">
      <w:pPr>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(3) Arvestades kogukonna vajadusi ja rahvaraamatukogu võimalusi</w:t>
      </w:r>
      <w:r w:rsidRPr="5FC78A55" w:rsidR="00E8536E">
        <w:rPr>
          <w:rFonts w:ascii="Times New Roman" w:hAnsi="Times New Roman" w:cs="Times New Roman"/>
          <w:sz w:val="24"/>
          <w:szCs w:val="24"/>
        </w:rPr>
        <w:t>,</w:t>
      </w:r>
      <w:r w:rsidRPr="5FC78A55">
        <w:rPr>
          <w:rFonts w:ascii="Times New Roman" w:hAnsi="Times New Roman" w:cs="Times New Roman"/>
          <w:sz w:val="24"/>
          <w:szCs w:val="24"/>
        </w:rPr>
        <w:t xml:space="preserve"> pakub rahvaraamatukogu ruume õppimiseks, huvitegevuseks, töötamiseks ja ühiskondlikuks tegevuseks ning täidab muid ülesandeid, mis ei takista rahvaraamatukogu põhiülesannete täitmist ega ole nendega vastuolus.</w:t>
      </w:r>
    </w:p>
    <w:p w:rsidRPr="00F1238D" w:rsidR="0048794B" w:rsidP="00F1238D" w:rsidRDefault="0048794B" w14:paraId="44DB6B56" w14:textId="77777777">
      <w:pPr>
        <w:spacing w:after="0" w:line="240" w:lineRule="auto"/>
        <w:contextualSpacing/>
        <w:jc w:val="both"/>
        <w:rPr>
          <w:rFonts w:ascii="Times New Roman" w:hAnsi="Times New Roman" w:cs="Times New Roman"/>
          <w:sz w:val="24"/>
          <w:szCs w:val="24"/>
        </w:rPr>
      </w:pPr>
    </w:p>
    <w:p w:rsidR="0053079D" w:rsidP="00F1238D" w:rsidRDefault="00C4030E" w14:paraId="02E24211" w14:textId="0D67A36C">
      <w:pPr>
        <w:spacing w:after="0" w:line="240" w:lineRule="auto"/>
        <w:contextualSpacing/>
        <w:jc w:val="both"/>
        <w:rPr>
          <w:rFonts w:ascii="Times New Roman" w:hAnsi="Times New Roman" w:eastAsia="Times New Roman" w:cs="Times New Roman"/>
          <w:b/>
          <w:bCs/>
          <w:sz w:val="24"/>
          <w:szCs w:val="24"/>
          <w:lang w:eastAsia="et-EE"/>
        </w:rPr>
      </w:pPr>
      <w:r w:rsidRPr="5FC78A55">
        <w:rPr>
          <w:rFonts w:ascii="Times New Roman" w:hAnsi="Times New Roman" w:eastAsia="Times New Roman" w:cs="Times New Roman"/>
          <w:b/>
          <w:bCs/>
          <w:sz w:val="24"/>
          <w:szCs w:val="24"/>
          <w:lang w:eastAsia="et-EE"/>
        </w:rPr>
        <w:t>§ 3. Rahvaraamatukogu õiguslik seisund</w:t>
      </w:r>
    </w:p>
    <w:p w:rsidRPr="00F1238D" w:rsidR="00C4030E" w:rsidP="00F1238D" w:rsidRDefault="00C4030E" w14:paraId="3116B2D6" w14:textId="77777777">
      <w:pPr>
        <w:spacing w:after="0" w:line="240" w:lineRule="auto"/>
        <w:contextualSpacing/>
        <w:jc w:val="both"/>
        <w:rPr>
          <w:rFonts w:ascii="Times New Roman" w:hAnsi="Times New Roman" w:eastAsia="Times New Roman" w:cs="Times New Roman"/>
          <w:sz w:val="24"/>
          <w:szCs w:val="24"/>
          <w:lang w:eastAsia="et-EE"/>
        </w:rPr>
      </w:pPr>
    </w:p>
    <w:p w:rsidR="0053079D" w:rsidP="00F1238D" w:rsidRDefault="00C4030E" w14:paraId="3D0D3B60" w14:textId="3E2B4437">
      <w:pPr>
        <w:spacing w:after="0" w:line="240" w:lineRule="auto"/>
        <w:contextualSpacing/>
        <w:jc w:val="both"/>
        <w:rPr>
          <w:rFonts w:ascii="Times New Roman" w:hAnsi="Times New Roman" w:eastAsia="Times New Roman" w:cs="Times New Roman"/>
          <w:sz w:val="24"/>
          <w:szCs w:val="24"/>
          <w:lang w:eastAsia="et-EE"/>
        </w:rPr>
      </w:pPr>
      <w:r w:rsidRPr="00F1238D">
        <w:rPr>
          <w:rFonts w:ascii="Times New Roman" w:hAnsi="Times New Roman" w:eastAsia="Times New Roman" w:cs="Times New Roman"/>
          <w:sz w:val="24"/>
          <w:szCs w:val="24"/>
          <w:lang w:eastAsia="et-EE"/>
        </w:rPr>
        <w:t>(1) Rahvaraamatukogu on kohaliku omavalitsuse asutus. Rahvaraamatukogu võib olla kohaliku omavalitsuse asutuse struktuuriüksus, kui on täidetud muud käesolevast seadusest ja selle alusel kehtestatud õigusaktidest tulenevad tingimused.</w:t>
      </w:r>
    </w:p>
    <w:p w:rsidRPr="00F1238D" w:rsidR="00C4030E" w:rsidP="00F1238D" w:rsidRDefault="00C4030E" w14:paraId="3D47A012" w14:textId="77777777">
      <w:pPr>
        <w:spacing w:after="0" w:line="240" w:lineRule="auto"/>
        <w:contextualSpacing/>
        <w:jc w:val="both"/>
        <w:rPr>
          <w:rFonts w:ascii="Times New Roman" w:hAnsi="Times New Roman" w:cs="Times New Roman"/>
          <w:sz w:val="24"/>
          <w:szCs w:val="24"/>
        </w:rPr>
      </w:pPr>
    </w:p>
    <w:p w:rsidRPr="00F1238D" w:rsidR="00C4030E" w:rsidDel="0053079D" w:rsidP="00F1238D" w:rsidRDefault="00E9042D" w14:paraId="3FABAA5E" w14:textId="26CAAFAE">
      <w:pPr>
        <w:spacing w:after="0" w:line="240" w:lineRule="auto"/>
        <w:contextualSpacing/>
        <w:jc w:val="both"/>
        <w:rPr>
          <w:rStyle w:val="normaltextrun"/>
          <w:rFonts w:ascii="Times New Roman" w:hAnsi="Times New Roman" w:cs="Times New Roman"/>
          <w:color w:val="000000"/>
          <w:sz w:val="24"/>
          <w:szCs w:val="24"/>
          <w:shd w:val="clear" w:color="auto" w:fill="FFFFFF"/>
        </w:rPr>
      </w:pPr>
      <w:r w:rsidRPr="00F1238D">
        <w:rPr>
          <w:rStyle w:val="normaltextrun"/>
          <w:rFonts w:ascii="Times New Roman" w:hAnsi="Times New Roman" w:cs="Times New Roman"/>
          <w:color w:val="000000"/>
          <w:sz w:val="24"/>
          <w:szCs w:val="24"/>
          <w:shd w:val="clear" w:color="auto" w:fill="FFFFFF"/>
        </w:rPr>
        <w:t>(2) Kohaliku omavalitsuse üksused võivad moodustada käesolevas seaduses sätestatud ülesannete täitmiseks kohaliku omavalitsuse korralduse seaduse § 62</w:t>
      </w:r>
      <w:r w:rsidRPr="00F1238D">
        <w:rPr>
          <w:rStyle w:val="normaltextrun"/>
          <w:rFonts w:ascii="Times New Roman" w:hAnsi="Times New Roman" w:cs="Times New Roman"/>
          <w:color w:val="000000"/>
          <w:sz w:val="24"/>
          <w:szCs w:val="24"/>
          <w:shd w:val="clear" w:color="auto" w:fill="FFFFFF"/>
          <w:vertAlign w:val="superscript"/>
        </w:rPr>
        <w:t>1</w:t>
      </w:r>
      <w:r w:rsidRPr="00F1238D">
        <w:rPr>
          <w:rStyle w:val="normaltextrun"/>
          <w:rFonts w:ascii="Times New Roman" w:hAnsi="Times New Roman" w:cs="Times New Roman"/>
          <w:color w:val="000000"/>
          <w:sz w:val="24"/>
          <w:szCs w:val="24"/>
          <w:shd w:val="clear" w:color="auto" w:fill="FFFFFF"/>
        </w:rPr>
        <w:t xml:space="preserve"> lõikes 1 nimetatud </w:t>
      </w:r>
      <w:proofErr w:type="spellStart"/>
      <w:r w:rsidRPr="00F1238D">
        <w:rPr>
          <w:rStyle w:val="normaltextrun"/>
          <w:rFonts w:ascii="Times New Roman" w:hAnsi="Times New Roman" w:cs="Times New Roman"/>
          <w:color w:val="000000"/>
          <w:sz w:val="24"/>
          <w:szCs w:val="24"/>
          <w:shd w:val="clear" w:color="auto" w:fill="FFFFFF"/>
        </w:rPr>
        <w:t>ühisasutuse</w:t>
      </w:r>
      <w:proofErr w:type="spellEnd"/>
      <w:r w:rsidRPr="00F1238D">
        <w:rPr>
          <w:rStyle w:val="normaltextrun"/>
          <w:rFonts w:ascii="Times New Roman" w:hAnsi="Times New Roman" w:cs="Times New Roman"/>
          <w:color w:val="000000"/>
          <w:sz w:val="24"/>
          <w:szCs w:val="24"/>
          <w:shd w:val="clear" w:color="auto" w:fill="FFFFFF"/>
        </w:rPr>
        <w:t xml:space="preserve"> või anda ülesanded halduslepinguga täita teise kohaliku omavalitsuse üksuse rahvaraamatukogule.</w:t>
      </w:r>
    </w:p>
    <w:p w:rsidRPr="00F1238D" w:rsidR="00E9042D" w:rsidP="00F1238D" w:rsidRDefault="00E9042D" w14:paraId="7FE63F74" w14:textId="77777777">
      <w:pPr>
        <w:spacing w:after="0" w:line="240" w:lineRule="auto"/>
        <w:contextualSpacing/>
        <w:jc w:val="both"/>
        <w:rPr>
          <w:rStyle w:val="normaltextrun"/>
          <w:rFonts w:ascii="Times New Roman" w:hAnsi="Times New Roman" w:cs="Times New Roman"/>
          <w:color w:val="000000"/>
          <w:sz w:val="24"/>
          <w:szCs w:val="24"/>
          <w:shd w:val="clear" w:color="auto" w:fill="FFFFFF"/>
        </w:rPr>
      </w:pPr>
    </w:p>
    <w:p w:rsidRPr="00F1238D" w:rsidR="00E9042D" w:rsidDel="0053079D" w:rsidP="00F1238D" w:rsidRDefault="00E9042D" w14:paraId="37B3B67C" w14:textId="1FA2969E">
      <w:pPr>
        <w:spacing w:after="0" w:line="240" w:lineRule="auto"/>
        <w:contextualSpacing/>
        <w:jc w:val="both"/>
        <w:rPr>
          <w:rFonts w:ascii="Times New Roman" w:hAnsi="Times New Roman" w:eastAsia="Times New Roman" w:cs="Times New Roman"/>
          <w:sz w:val="24"/>
          <w:szCs w:val="24"/>
          <w:lang w:eastAsia="et-EE"/>
        </w:rPr>
      </w:pPr>
      <w:r w:rsidRPr="00F1238D">
        <w:rPr>
          <w:rFonts w:ascii="Times New Roman" w:hAnsi="Times New Roman" w:eastAsia="Times New Roman" w:cs="Times New Roman"/>
          <w:sz w:val="24"/>
          <w:szCs w:val="24"/>
          <w:lang w:eastAsia="et-EE"/>
        </w:rPr>
        <w:t xml:space="preserve">(3) Rahvaraamatukogu juhindub oma tegevuses käesolevast seadusest, teistest õigusaktidest, </w:t>
      </w:r>
      <w:r w:rsidRPr="00F1238D">
        <w:rPr>
          <w:rStyle w:val="normaltextrun"/>
          <w:rFonts w:ascii="Times New Roman" w:hAnsi="Times New Roman" w:cs="Times New Roman"/>
          <w:color w:val="000000"/>
          <w:sz w:val="24"/>
          <w:szCs w:val="24"/>
          <w:bdr w:val="none" w:color="auto" w:sz="0" w:space="0" w:frame="1"/>
        </w:rPr>
        <w:t>IFLA-UNESCO</w:t>
      </w:r>
      <w:r w:rsidRPr="00F1238D">
        <w:rPr>
          <w:rFonts w:ascii="Times New Roman" w:hAnsi="Times New Roman" w:eastAsia="Times New Roman" w:cs="Times New Roman"/>
          <w:sz w:val="24"/>
          <w:szCs w:val="24"/>
          <w:lang w:eastAsia="et-EE"/>
        </w:rPr>
        <w:t xml:space="preserve"> rahvaraamatukogude manifestist ja oma põhimäärusest.</w:t>
      </w:r>
    </w:p>
    <w:p w:rsidRPr="00F1238D" w:rsidR="00E9042D" w:rsidP="00F1238D" w:rsidRDefault="00E9042D" w14:paraId="0ADF39CF" w14:textId="77777777">
      <w:pPr>
        <w:spacing w:after="0" w:line="240" w:lineRule="auto"/>
        <w:contextualSpacing/>
        <w:jc w:val="both"/>
        <w:rPr>
          <w:rFonts w:ascii="Times New Roman" w:hAnsi="Times New Roman" w:eastAsia="Times New Roman" w:cs="Times New Roman"/>
          <w:sz w:val="24"/>
          <w:szCs w:val="24"/>
          <w:lang w:eastAsia="et-EE"/>
        </w:rPr>
      </w:pPr>
    </w:p>
    <w:p w:rsidRPr="00F1238D" w:rsidR="00E9042D" w:rsidP="00F1238D" w:rsidRDefault="00E9042D" w14:paraId="574679C6" w14:textId="0290F1AB">
      <w:pPr>
        <w:spacing w:after="0" w:line="240" w:lineRule="auto"/>
        <w:contextualSpacing/>
        <w:jc w:val="center"/>
        <w:rPr>
          <w:rFonts w:ascii="Times New Roman" w:hAnsi="Times New Roman" w:eastAsia="Times New Roman" w:cs="Times New Roman"/>
          <w:b/>
          <w:bCs/>
          <w:sz w:val="24"/>
          <w:szCs w:val="24"/>
          <w:lang w:eastAsia="et-EE"/>
        </w:rPr>
      </w:pPr>
      <w:r w:rsidRPr="00F1238D">
        <w:rPr>
          <w:rFonts w:ascii="Times New Roman" w:hAnsi="Times New Roman" w:eastAsia="Times New Roman" w:cs="Times New Roman"/>
          <w:b/>
          <w:bCs/>
          <w:sz w:val="24"/>
          <w:szCs w:val="24"/>
          <w:lang w:eastAsia="et-EE"/>
        </w:rPr>
        <w:t>2. peatükk</w:t>
      </w:r>
    </w:p>
    <w:p w:rsidRPr="00F1238D" w:rsidR="00E9042D" w:rsidP="00F1238D" w:rsidRDefault="00E9042D" w14:paraId="6118ED94" w14:textId="7C0B4100">
      <w:pPr>
        <w:spacing w:after="0" w:line="240" w:lineRule="auto"/>
        <w:contextualSpacing/>
        <w:jc w:val="center"/>
        <w:rPr>
          <w:rFonts w:ascii="Times New Roman" w:hAnsi="Times New Roman" w:eastAsia="Times New Roman" w:cs="Times New Roman"/>
          <w:sz w:val="24"/>
          <w:szCs w:val="24"/>
          <w:lang w:eastAsia="et-EE"/>
        </w:rPr>
      </w:pPr>
      <w:r w:rsidRPr="00F1238D">
        <w:rPr>
          <w:rFonts w:ascii="Times New Roman" w:hAnsi="Times New Roman" w:eastAsia="Times New Roman" w:cs="Times New Roman"/>
          <w:b/>
          <w:bCs/>
          <w:sz w:val="24"/>
          <w:szCs w:val="24"/>
          <w:lang w:eastAsia="et-EE"/>
        </w:rPr>
        <w:t>Rahvaraamatukogu tegevuse korrald</w:t>
      </w:r>
      <w:r w:rsidRPr="00F1238D" w:rsidR="00C82C7F">
        <w:rPr>
          <w:rFonts w:ascii="Times New Roman" w:hAnsi="Times New Roman" w:eastAsia="Times New Roman" w:cs="Times New Roman"/>
          <w:b/>
          <w:bCs/>
          <w:sz w:val="24"/>
          <w:szCs w:val="24"/>
          <w:lang w:eastAsia="et-EE"/>
        </w:rPr>
        <w:t>amine</w:t>
      </w:r>
    </w:p>
    <w:p w:rsidRPr="00F1238D" w:rsidR="00E9042D" w:rsidP="00F1238D" w:rsidRDefault="00E9042D" w14:paraId="1F9E5CB5" w14:textId="77777777">
      <w:pPr>
        <w:spacing w:after="0" w:line="240" w:lineRule="auto"/>
        <w:contextualSpacing/>
        <w:jc w:val="both"/>
        <w:rPr>
          <w:rFonts w:ascii="Times New Roman" w:hAnsi="Times New Roman" w:eastAsia="Times New Roman" w:cs="Times New Roman"/>
          <w:sz w:val="24"/>
          <w:szCs w:val="24"/>
          <w:lang w:eastAsia="et-EE"/>
        </w:rPr>
      </w:pPr>
    </w:p>
    <w:p w:rsidRPr="00F1238D" w:rsidR="00E9042D" w:rsidP="00F1238D" w:rsidRDefault="001167DF" w14:paraId="4737DD08" w14:textId="35718860">
      <w:pPr>
        <w:spacing w:after="0" w:line="240" w:lineRule="auto"/>
        <w:contextualSpacing/>
        <w:jc w:val="both"/>
        <w:rPr>
          <w:rStyle w:val="normaltextrun"/>
          <w:rFonts w:ascii="Times New Roman" w:hAnsi="Times New Roman" w:cs="Times New Roman"/>
          <w:color w:val="000000"/>
          <w:sz w:val="24"/>
          <w:szCs w:val="24"/>
          <w:shd w:val="clear" w:color="auto" w:fill="FFFFFF"/>
        </w:rPr>
      </w:pPr>
      <w:r w:rsidRPr="00F1238D">
        <w:rPr>
          <w:rStyle w:val="normaltextrun"/>
          <w:rFonts w:ascii="Times New Roman" w:hAnsi="Times New Roman" w:cs="Times New Roman"/>
          <w:b/>
          <w:bCs/>
          <w:color w:val="000000"/>
          <w:sz w:val="24"/>
          <w:szCs w:val="24"/>
          <w:shd w:val="clear" w:color="auto" w:fill="FFFFFF"/>
        </w:rPr>
        <w:t>§ 4. Rahvaraamatukogu asutamine, ümberkorraldamine ja tegevuse lõpetamine</w:t>
      </w:r>
    </w:p>
    <w:p w:rsidRPr="00F1238D" w:rsidR="001167DF" w:rsidP="00F1238D" w:rsidRDefault="001167DF" w14:paraId="3FE821FD" w14:textId="77777777">
      <w:pPr>
        <w:spacing w:after="0" w:line="240" w:lineRule="auto"/>
        <w:contextualSpacing/>
        <w:jc w:val="both"/>
        <w:rPr>
          <w:rStyle w:val="normaltextrun"/>
          <w:rFonts w:ascii="Times New Roman" w:hAnsi="Times New Roman" w:cs="Times New Roman"/>
          <w:color w:val="000000"/>
          <w:sz w:val="24"/>
          <w:szCs w:val="24"/>
          <w:shd w:val="clear" w:color="auto" w:fill="FFFFFF"/>
        </w:rPr>
      </w:pPr>
    </w:p>
    <w:p w:rsidRPr="00F1238D" w:rsidR="001167DF" w:rsidDel="0053079D" w:rsidP="00F1238D" w:rsidRDefault="001167DF" w14:paraId="046C80D4" w14:textId="34BE9B68">
      <w:pPr>
        <w:spacing w:after="0" w:line="240" w:lineRule="auto"/>
        <w:contextualSpacing/>
        <w:jc w:val="both"/>
        <w:rPr>
          <w:rStyle w:val="normaltextrun"/>
          <w:rFonts w:ascii="Times New Roman" w:hAnsi="Times New Roman" w:cs="Times New Roman"/>
          <w:color w:val="000000"/>
          <w:sz w:val="24"/>
          <w:szCs w:val="24"/>
          <w:bdr w:val="none" w:color="auto" w:sz="0" w:space="0" w:frame="1"/>
        </w:rPr>
      </w:pPr>
      <w:r w:rsidRPr="00F1238D">
        <w:rPr>
          <w:rStyle w:val="normaltextrun"/>
          <w:rFonts w:ascii="Times New Roman" w:hAnsi="Times New Roman" w:cs="Times New Roman"/>
          <w:color w:val="000000"/>
          <w:sz w:val="24"/>
          <w:szCs w:val="24"/>
          <w:bdr w:val="none" w:color="auto" w:sz="0" w:space="0" w:frame="1"/>
        </w:rPr>
        <w:t>(1) Rahvaraamatukogu asutamise, ümberkorraldamise ja tegevuse lõpetamise otsustab kohaliku omavalitsuse volikogu.</w:t>
      </w:r>
    </w:p>
    <w:p w:rsidRPr="00F1238D" w:rsidR="001167DF" w:rsidP="00F1238D" w:rsidRDefault="001167DF" w14:paraId="70CDD0AD" w14:textId="77777777">
      <w:pPr>
        <w:spacing w:after="0" w:line="240" w:lineRule="auto"/>
        <w:contextualSpacing/>
        <w:jc w:val="both"/>
        <w:rPr>
          <w:rFonts w:ascii="Times New Roman" w:hAnsi="Times New Roman" w:cs="Times New Roman"/>
          <w:sz w:val="24"/>
          <w:szCs w:val="24"/>
        </w:rPr>
      </w:pPr>
    </w:p>
    <w:p w:rsidRPr="00F1238D" w:rsidR="001167DF" w:rsidDel="0053079D" w:rsidP="00F1238D" w:rsidRDefault="001167DF" w14:paraId="5196E6F5" w14:textId="1A9D00F7">
      <w:pPr>
        <w:spacing w:after="0" w:line="240" w:lineRule="auto"/>
        <w:contextualSpacing/>
        <w:jc w:val="both"/>
        <w:rPr>
          <w:rStyle w:val="normaltextrun"/>
          <w:rFonts w:ascii="Times New Roman" w:hAnsi="Times New Roman" w:cs="Times New Roman"/>
          <w:color w:val="000000"/>
          <w:sz w:val="24"/>
          <w:szCs w:val="24"/>
          <w:shd w:val="clear" w:color="auto" w:fill="FFFFFF"/>
        </w:rPr>
      </w:pPr>
      <w:r w:rsidRPr="00F1238D" w:rsidR="001167DF">
        <w:rPr>
          <w:rStyle w:val="normaltextrun"/>
          <w:rFonts w:ascii="Times New Roman" w:hAnsi="Times New Roman" w:cs="Times New Roman"/>
          <w:color w:val="000000"/>
          <w:sz w:val="24"/>
          <w:szCs w:val="24"/>
          <w:shd w:val="clear" w:color="auto" w:fill="FFFFFF"/>
        </w:rPr>
        <w:t xml:space="preserve">(2) Rahvaraamatukogu tegevus korraldatakse ning rahvaraamatukogu käesoleva seaduse § </w:t>
      </w:r>
      <w:r w:rsidRPr="00F1238D" w:rsidR="00B63D41">
        <w:rPr>
          <w:rStyle w:val="normaltextrun"/>
          <w:rFonts w:ascii="Times New Roman" w:hAnsi="Times New Roman" w:cs="Times New Roman"/>
          <w:color w:val="000000"/>
          <w:sz w:val="24"/>
          <w:szCs w:val="24"/>
          <w:shd w:val="clear" w:color="auto" w:fill="FFFFFF"/>
        </w:rPr>
        <w:t>5</w:t>
      </w:r>
      <w:r w:rsidRPr="00F1238D" w:rsidR="001167DF">
        <w:rPr>
          <w:rStyle w:val="normaltextrun"/>
          <w:rFonts w:ascii="Times New Roman" w:hAnsi="Times New Roman" w:cs="Times New Roman"/>
          <w:color w:val="000000"/>
          <w:sz w:val="24"/>
          <w:szCs w:val="24"/>
          <w:shd w:val="clear" w:color="auto" w:fill="FFFFFF"/>
        </w:rPr>
        <w:t xml:space="preserve"> lõikes 1 nimetatud struktuuriüksuste asukohad ja teeninduspiirkonnad määratakse arvestusega, et ükski </w:t>
      </w:r>
      <w:commentRangeStart w:id="1072216898"/>
      <w:r w:rsidRPr="00F1238D" w:rsidR="001167DF">
        <w:rPr>
          <w:rStyle w:val="normaltextrun"/>
          <w:rFonts w:ascii="Times New Roman" w:hAnsi="Times New Roman" w:cs="Times New Roman"/>
          <w:color w:val="000000"/>
          <w:sz w:val="24"/>
          <w:szCs w:val="24"/>
          <w:shd w:val="clear" w:color="auto" w:fill="FFFFFF"/>
        </w:rPr>
        <w:t xml:space="preserve">paikkond</w:t>
      </w:r>
      <w:commentRangeEnd w:id="1072216898"/>
      <w:r>
        <w:rPr>
          <w:rStyle w:val="CommentReference"/>
        </w:rPr>
        <w:commentReference w:id="1072216898"/>
      </w:r>
      <w:r w:rsidRPr="00F1238D" w:rsidR="001167DF">
        <w:rPr>
          <w:rStyle w:val="normaltextrun"/>
          <w:rFonts w:ascii="Times New Roman" w:hAnsi="Times New Roman" w:cs="Times New Roman"/>
          <w:color w:val="000000"/>
          <w:sz w:val="24"/>
          <w:szCs w:val="24"/>
          <w:shd w:val="clear" w:color="auto" w:fill="FFFFFF"/>
        </w:rPr>
        <w:t xml:space="preserve"> ei jääks rahvaraamatukogu teenindusest välja ning rahvaraamatukogu ruumid ja teenused oleksid ligipääsetavad.</w:t>
      </w:r>
    </w:p>
    <w:p w:rsidRPr="00F1238D" w:rsidR="001167DF" w:rsidP="00F1238D" w:rsidRDefault="001167DF" w14:paraId="33D9E2F4" w14:textId="77777777">
      <w:pPr>
        <w:spacing w:after="0" w:line="240" w:lineRule="auto"/>
        <w:contextualSpacing/>
        <w:jc w:val="both"/>
        <w:rPr>
          <w:rStyle w:val="normaltextrun"/>
          <w:rFonts w:ascii="Times New Roman" w:hAnsi="Times New Roman" w:cs="Times New Roman"/>
          <w:color w:val="000000"/>
          <w:sz w:val="24"/>
          <w:szCs w:val="24"/>
          <w:shd w:val="clear" w:color="auto" w:fill="FFFFFF"/>
        </w:rPr>
      </w:pPr>
    </w:p>
    <w:p w:rsidRPr="00F1238D" w:rsidR="001167DF" w:rsidDel="0053079D" w:rsidP="00F1238D" w:rsidRDefault="001167DF" w14:paraId="252729B6" w14:textId="0B3B4F30">
      <w:pPr>
        <w:spacing w:after="0" w:line="240" w:lineRule="auto"/>
        <w:contextualSpacing/>
        <w:jc w:val="both"/>
        <w:rPr>
          <w:rStyle w:val="normaltextrun"/>
          <w:rFonts w:ascii="Times New Roman" w:hAnsi="Times New Roman" w:cs="Times New Roman"/>
          <w:color w:val="000000"/>
          <w:sz w:val="24"/>
          <w:szCs w:val="24"/>
          <w:bdr w:val="none" w:color="auto" w:sz="0" w:space="0" w:frame="1"/>
        </w:rPr>
      </w:pPr>
      <w:r w:rsidRPr="00F1238D">
        <w:rPr>
          <w:rStyle w:val="normaltextrun"/>
          <w:rFonts w:ascii="Times New Roman" w:hAnsi="Times New Roman" w:cs="Times New Roman"/>
          <w:color w:val="000000"/>
          <w:sz w:val="24"/>
          <w:szCs w:val="24"/>
          <w:bdr w:val="none" w:color="auto" w:sz="0" w:space="0" w:frame="1"/>
        </w:rPr>
        <w:t>(3) Rahvaraamatukogude võrgu loomisel tuleb lähtuda järgmistest näitajatest:</w:t>
      </w:r>
    </w:p>
    <w:p w:rsidRPr="00F1238D" w:rsidR="001167DF" w:rsidDel="0053079D" w:rsidP="00F1238D" w:rsidRDefault="001167DF" w14:paraId="6A77E363" w14:textId="5925B56C">
      <w:pPr>
        <w:spacing w:after="0" w:line="240" w:lineRule="auto"/>
        <w:contextualSpacing/>
        <w:jc w:val="both"/>
        <w:rPr>
          <w:rStyle w:val="normaltextrun"/>
          <w:rFonts w:ascii="Times New Roman" w:hAnsi="Times New Roman" w:cs="Times New Roman"/>
          <w:color w:val="000000"/>
          <w:sz w:val="24"/>
          <w:szCs w:val="24"/>
          <w:bdr w:val="none" w:color="auto" w:sz="0" w:space="0" w:frame="1"/>
        </w:rPr>
      </w:pPr>
      <w:r w:rsidRPr="00F1238D">
        <w:rPr>
          <w:rStyle w:val="normaltextrun"/>
          <w:rFonts w:ascii="Times New Roman" w:hAnsi="Times New Roman" w:cs="Times New Roman"/>
          <w:color w:val="000000"/>
          <w:sz w:val="24"/>
          <w:szCs w:val="24"/>
          <w:bdr w:val="none" w:color="auto" w:sz="0" w:space="0" w:frame="1"/>
        </w:rPr>
        <w:t>1) paikkonna elanike arv;</w:t>
      </w:r>
    </w:p>
    <w:p w:rsidRPr="00F1238D" w:rsidR="001167DF" w:rsidDel="0053079D" w:rsidP="00F1238D" w:rsidRDefault="001167DF" w14:paraId="145B369E" w14:textId="75EE4DA7">
      <w:pPr>
        <w:spacing w:after="0" w:line="240" w:lineRule="auto"/>
        <w:contextualSpacing/>
        <w:jc w:val="both"/>
        <w:rPr>
          <w:rStyle w:val="normaltextrun"/>
          <w:rFonts w:ascii="Times New Roman" w:hAnsi="Times New Roman" w:cs="Times New Roman"/>
          <w:color w:val="000000"/>
          <w:sz w:val="24"/>
          <w:szCs w:val="24"/>
          <w:bdr w:val="none" w:color="auto" w:sz="0" w:space="0" w:frame="1"/>
        </w:rPr>
      </w:pPr>
      <w:r w:rsidRPr="00F1238D">
        <w:rPr>
          <w:rStyle w:val="normaltextrun"/>
          <w:rFonts w:ascii="Times New Roman" w:hAnsi="Times New Roman" w:cs="Times New Roman"/>
          <w:color w:val="000000"/>
          <w:sz w:val="24"/>
          <w:szCs w:val="24"/>
          <w:bdr w:val="none" w:color="auto" w:sz="0" w:space="0" w:frame="1"/>
        </w:rPr>
        <w:t xml:space="preserve">2) paikkonna asustustihedus ja </w:t>
      </w:r>
      <w:r w:rsidRPr="08DD8AFA" w:rsidR="00CB5D25">
        <w:rPr>
          <w:rStyle w:val="normaltextrun"/>
          <w:rFonts w:ascii="Times New Roman" w:hAnsi="Times New Roman" w:cs="Times New Roman"/>
          <w:color w:val="000000" w:themeColor="text1"/>
          <w:sz w:val="24"/>
          <w:szCs w:val="24"/>
        </w:rPr>
        <w:t>-</w:t>
      </w:r>
      <w:r w:rsidRPr="00F1238D">
        <w:rPr>
          <w:rStyle w:val="normaltextrun"/>
          <w:rFonts w:ascii="Times New Roman" w:hAnsi="Times New Roman" w:cs="Times New Roman"/>
          <w:color w:val="000000"/>
          <w:sz w:val="24"/>
          <w:szCs w:val="24"/>
          <w:bdr w:val="none" w:color="auto" w:sz="0" w:space="0" w:frame="1"/>
        </w:rPr>
        <w:t>struktuur;</w:t>
      </w:r>
    </w:p>
    <w:p w:rsidRPr="00F1238D" w:rsidR="001167DF" w:rsidDel="0053079D" w:rsidP="00F1238D" w:rsidRDefault="001167DF" w14:paraId="0A4B0339" w14:textId="22EC06E6">
      <w:pPr>
        <w:spacing w:after="0" w:line="240" w:lineRule="auto"/>
        <w:contextualSpacing/>
        <w:jc w:val="both"/>
        <w:rPr>
          <w:rStyle w:val="normaltextrun"/>
          <w:rFonts w:ascii="Times New Roman" w:hAnsi="Times New Roman" w:cs="Times New Roman"/>
          <w:color w:val="000000"/>
          <w:sz w:val="24"/>
          <w:szCs w:val="24"/>
          <w:bdr w:val="none" w:color="auto" w:sz="0" w:space="0" w:frame="1"/>
        </w:rPr>
      </w:pPr>
      <w:r w:rsidRPr="00F1238D">
        <w:rPr>
          <w:rStyle w:val="normaltextrun"/>
          <w:rFonts w:ascii="Times New Roman" w:hAnsi="Times New Roman" w:cs="Times New Roman"/>
          <w:color w:val="000000"/>
          <w:sz w:val="24"/>
          <w:szCs w:val="24"/>
          <w:bdr w:val="none" w:color="auto" w:sz="0" w:space="0" w:frame="1"/>
        </w:rPr>
        <w:t>3) kohalike elanike vajadused.</w:t>
      </w:r>
    </w:p>
    <w:p w:rsidRPr="00F1238D" w:rsidR="001167DF" w:rsidP="00F1238D" w:rsidRDefault="001167DF" w14:paraId="0C67DBE0" w14:textId="77777777">
      <w:pPr>
        <w:spacing w:after="0" w:line="240" w:lineRule="auto"/>
        <w:contextualSpacing/>
        <w:jc w:val="both"/>
        <w:rPr>
          <w:rStyle w:val="normaltextrun"/>
          <w:rFonts w:ascii="Times New Roman" w:hAnsi="Times New Roman" w:cs="Times New Roman"/>
          <w:color w:val="000000"/>
          <w:sz w:val="24"/>
          <w:szCs w:val="24"/>
          <w:bdr w:val="none" w:color="auto" w:sz="0" w:space="0" w:frame="1"/>
        </w:rPr>
      </w:pPr>
    </w:p>
    <w:p w:rsidRPr="00F1238D" w:rsidR="001167DF" w:rsidDel="0053079D" w:rsidP="00F1238D" w:rsidRDefault="001167DF" w14:paraId="7AC7618B" w14:textId="6C129A5F">
      <w:pPr>
        <w:spacing w:after="0" w:line="240" w:lineRule="auto"/>
        <w:contextualSpacing/>
        <w:jc w:val="both"/>
        <w:rPr>
          <w:rStyle w:val="normaltextrun"/>
          <w:rFonts w:ascii="Times New Roman" w:hAnsi="Times New Roman" w:cs="Times New Roman"/>
          <w:color w:val="000000"/>
          <w:sz w:val="24"/>
          <w:szCs w:val="24"/>
          <w:shd w:val="clear" w:color="auto" w:fill="FFFFFF"/>
        </w:rPr>
      </w:pPr>
      <w:r w:rsidRPr="00F1238D">
        <w:rPr>
          <w:rStyle w:val="normaltextrun"/>
          <w:rFonts w:ascii="Times New Roman" w:hAnsi="Times New Roman" w:cs="Times New Roman"/>
          <w:color w:val="000000"/>
          <w:sz w:val="24"/>
          <w:szCs w:val="24"/>
          <w:shd w:val="clear" w:color="auto" w:fill="FFFFFF"/>
        </w:rPr>
        <w:t>(4) Valdkonna eest vastutav minister võib määrusega kehtestada käesoleva paragrahvi lõikes 3 nimetatud näitajatest lähtumise täpsemad tingimused ja korra.</w:t>
      </w:r>
    </w:p>
    <w:p w:rsidRPr="00F1238D" w:rsidR="001167DF" w:rsidP="00F1238D" w:rsidRDefault="001167DF" w14:paraId="7B41F439" w14:textId="77777777">
      <w:pPr>
        <w:spacing w:after="0" w:line="240" w:lineRule="auto"/>
        <w:contextualSpacing/>
        <w:jc w:val="both"/>
        <w:rPr>
          <w:rStyle w:val="normaltextrun"/>
          <w:rFonts w:ascii="Times New Roman" w:hAnsi="Times New Roman" w:cs="Times New Roman"/>
          <w:color w:val="000000"/>
          <w:sz w:val="24"/>
          <w:szCs w:val="24"/>
          <w:shd w:val="clear" w:color="auto" w:fill="FFFFFF"/>
        </w:rPr>
      </w:pPr>
    </w:p>
    <w:p w:rsidRPr="00F1238D" w:rsidR="001167DF" w:rsidDel="0053079D" w:rsidP="00F1238D" w:rsidRDefault="00610466" w14:paraId="4DF60868" w14:textId="3BF84CB4" w14:noSpellErr="1">
      <w:pPr>
        <w:spacing w:after="0" w:line="240" w:lineRule="auto"/>
        <w:contextualSpacing/>
        <w:jc w:val="both"/>
        <w:rPr>
          <w:rStyle w:val="normaltextrun"/>
          <w:rFonts w:ascii="Times New Roman" w:hAnsi="Times New Roman" w:cs="Times New Roman"/>
          <w:color w:val="000000"/>
          <w:sz w:val="24"/>
          <w:szCs w:val="24"/>
          <w:shd w:val="clear" w:color="auto" w:fill="FFFFFF"/>
        </w:rPr>
      </w:pPr>
      <w:commentRangeStart w:id="869171455"/>
      <w:r w:rsidRPr="00F1238D" w:rsidR="00610466">
        <w:rPr>
          <w:rStyle w:val="normaltextrun"/>
          <w:rFonts w:ascii="Times New Roman" w:hAnsi="Times New Roman" w:cs="Times New Roman"/>
          <w:color w:val="000000"/>
          <w:sz w:val="24"/>
          <w:szCs w:val="24"/>
          <w:shd w:val="clear" w:color="auto" w:fill="FFFFFF"/>
        </w:rPr>
        <w:t>(5) Rahvaraamatukogu asutamisest teatab kohaliku omavalitsuse üksus kirjalikult Kultuuriministeeriumile. Teates esitatakse:</w:t>
      </w:r>
    </w:p>
    <w:p w:rsidRPr="00F1238D" w:rsidR="00610466" w:rsidDel="0053079D" w:rsidP="00F1238D" w:rsidRDefault="00406AFD" w14:paraId="72AD61CF" w14:textId="671496CC">
      <w:pPr>
        <w:spacing w:after="0" w:line="240" w:lineRule="auto"/>
        <w:contextualSpacing/>
        <w:jc w:val="both"/>
        <w:rPr>
          <w:rStyle w:val="normaltextrun"/>
          <w:rFonts w:ascii="Times New Roman" w:hAnsi="Times New Roman" w:cs="Times New Roman"/>
          <w:color w:val="000000"/>
          <w:sz w:val="24"/>
          <w:szCs w:val="24"/>
          <w:shd w:val="clear" w:color="auto" w:fill="FFFFFF"/>
        </w:rPr>
      </w:pPr>
      <w:r w:rsidRPr="00F1238D">
        <w:rPr>
          <w:rStyle w:val="normaltextrun"/>
          <w:rFonts w:ascii="Times New Roman" w:hAnsi="Times New Roman" w:cs="Times New Roman"/>
          <w:color w:val="000000"/>
          <w:sz w:val="24"/>
          <w:szCs w:val="24"/>
          <w:shd w:val="clear" w:color="auto" w:fill="FFFFFF"/>
        </w:rPr>
        <w:t>1) rahvaraamatukogu nimetus;</w:t>
      </w:r>
    </w:p>
    <w:p w:rsidRPr="00F1238D" w:rsidR="00406AFD" w:rsidDel="0053079D" w:rsidP="00F1238D" w:rsidRDefault="00406AFD" w14:paraId="008E2ED9" w14:textId="7BB3D2E4">
      <w:pPr>
        <w:spacing w:after="0" w:line="240" w:lineRule="auto"/>
        <w:contextualSpacing/>
        <w:jc w:val="both"/>
        <w:rPr>
          <w:rStyle w:val="normaltextrun"/>
          <w:rFonts w:ascii="Times New Roman" w:hAnsi="Times New Roman" w:cs="Times New Roman"/>
          <w:color w:val="000000"/>
          <w:sz w:val="24"/>
          <w:szCs w:val="24"/>
          <w:shd w:val="clear" w:color="auto" w:fill="FFFFFF"/>
        </w:rPr>
      </w:pPr>
      <w:r w:rsidRPr="00F1238D">
        <w:rPr>
          <w:rStyle w:val="normaltextrun"/>
          <w:rFonts w:ascii="Times New Roman" w:hAnsi="Times New Roman" w:cs="Times New Roman"/>
          <w:color w:val="000000"/>
          <w:sz w:val="24"/>
          <w:szCs w:val="24"/>
          <w:shd w:val="clear" w:color="auto" w:fill="FFFFFF"/>
        </w:rPr>
        <w:t xml:space="preserve">2) rahvaraamatukogu käesoleva seaduse § </w:t>
      </w:r>
      <w:r w:rsidRPr="00F1238D" w:rsidR="00B63D41">
        <w:rPr>
          <w:rStyle w:val="normaltextrun"/>
          <w:rFonts w:ascii="Times New Roman" w:hAnsi="Times New Roman" w:cs="Times New Roman"/>
          <w:color w:val="000000"/>
          <w:sz w:val="24"/>
          <w:szCs w:val="24"/>
          <w:shd w:val="clear" w:color="auto" w:fill="FFFFFF"/>
        </w:rPr>
        <w:t>5</w:t>
      </w:r>
      <w:r w:rsidRPr="00F1238D">
        <w:rPr>
          <w:rStyle w:val="normaltextrun"/>
          <w:rFonts w:ascii="Times New Roman" w:hAnsi="Times New Roman" w:cs="Times New Roman"/>
          <w:color w:val="000000"/>
          <w:sz w:val="24"/>
          <w:szCs w:val="24"/>
          <w:shd w:val="clear" w:color="auto" w:fill="FFFFFF"/>
        </w:rPr>
        <w:t xml:space="preserve"> lõikes 1 nimetatud struktuuriüksuste asukohad, teeninduspiirkonnad ja kontaktandmed;</w:t>
      </w:r>
    </w:p>
    <w:p w:rsidRPr="00F1238D" w:rsidR="00406AFD" w:rsidDel="0053079D" w:rsidP="00F1238D" w:rsidRDefault="00406AFD" w14:paraId="69A7FCFE" w14:textId="35D7162A" w14:noSpellErr="1">
      <w:pPr>
        <w:spacing w:after="0" w:line="240" w:lineRule="auto"/>
        <w:contextualSpacing/>
        <w:jc w:val="both"/>
        <w:rPr>
          <w:rStyle w:val="normaltextrun"/>
          <w:rFonts w:ascii="Times New Roman" w:hAnsi="Times New Roman" w:cs="Times New Roman"/>
          <w:color w:val="000000"/>
          <w:sz w:val="24"/>
          <w:szCs w:val="24"/>
          <w:shd w:val="clear" w:color="auto" w:fill="FFFFFF"/>
        </w:rPr>
      </w:pPr>
      <w:r w:rsidRPr="00F1238D" w:rsidR="00406AFD">
        <w:rPr>
          <w:rStyle w:val="normaltextrun"/>
          <w:rFonts w:ascii="Times New Roman" w:hAnsi="Times New Roman" w:cs="Times New Roman"/>
          <w:color w:val="000000"/>
          <w:sz w:val="24"/>
          <w:szCs w:val="24"/>
          <w:shd w:val="clear" w:color="auto" w:fill="FFFFFF"/>
        </w:rPr>
        <w:t>3) selgitus käesoleva paragrahvi lõikest 2 tulenevate nõuete täitmise kohta, arvestades lõikes 3 nimetatud näitajaid.</w:t>
      </w:r>
      <w:commentRangeEnd w:id="869171455"/>
      <w:r>
        <w:rPr>
          <w:rStyle w:val="CommentReference"/>
        </w:rPr>
        <w:commentReference w:id="869171455"/>
      </w:r>
    </w:p>
    <w:p w:rsidRPr="00F1238D" w:rsidR="00406AFD" w:rsidP="00F1238D" w:rsidRDefault="00406AFD" w14:paraId="412EA3F2" w14:textId="77777777">
      <w:pPr>
        <w:spacing w:after="0" w:line="240" w:lineRule="auto"/>
        <w:contextualSpacing/>
        <w:jc w:val="both"/>
        <w:rPr>
          <w:rStyle w:val="normaltextrun"/>
          <w:rFonts w:ascii="Times New Roman" w:hAnsi="Times New Roman" w:cs="Times New Roman"/>
          <w:color w:val="000000"/>
          <w:sz w:val="24"/>
          <w:szCs w:val="24"/>
          <w:shd w:val="clear" w:color="auto" w:fill="FFFFFF"/>
        </w:rPr>
      </w:pPr>
    </w:p>
    <w:p w:rsidRPr="00F1238D" w:rsidR="00406AFD" w:rsidDel="0053079D" w:rsidP="00F1238D" w:rsidRDefault="00A95A46" w14:paraId="6CA18506" w14:textId="1391BEF3" w14:noSpellErr="1">
      <w:pPr>
        <w:spacing w:after="0" w:line="240" w:lineRule="auto"/>
        <w:contextualSpacing/>
        <w:jc w:val="both"/>
        <w:rPr>
          <w:rStyle w:val="normaltextrun"/>
          <w:rFonts w:ascii="Times New Roman" w:hAnsi="Times New Roman" w:cs="Times New Roman"/>
          <w:color w:val="000000"/>
          <w:sz w:val="24"/>
          <w:szCs w:val="24"/>
          <w:shd w:val="clear" w:color="auto" w:fill="FFFFFF"/>
        </w:rPr>
      </w:pPr>
      <w:commentRangeStart w:id="1542818971"/>
      <w:r w:rsidRPr="00F1238D" w:rsidR="00A95A46">
        <w:rPr>
          <w:rStyle w:val="normaltextrun"/>
          <w:rFonts w:ascii="Times New Roman" w:hAnsi="Times New Roman" w:cs="Times New Roman"/>
          <w:color w:val="000000"/>
          <w:sz w:val="24"/>
          <w:szCs w:val="24"/>
          <w:shd w:val="clear" w:color="auto" w:fill="FFFFFF"/>
        </w:rPr>
        <w:t>(6) Rahvaraamatukogu ümberkorraldamisest või tegevuse lõpetamisest teatab kohaliku omavalitsuse üksus kirjalikult Kultuuriministeeriumile vähemalt üks kuu enne volikogu otsuse tegemise kavandatavat tähtpäeva. Teates esitatakse:</w:t>
      </w:r>
    </w:p>
    <w:p w:rsidRPr="00F1238D" w:rsidR="00A95A46" w:rsidDel="0053079D" w:rsidP="00F1238D" w:rsidRDefault="00A95A46" w14:paraId="0B7919F0" w14:textId="5F765EED">
      <w:pPr>
        <w:spacing w:after="0" w:line="240" w:lineRule="auto"/>
        <w:contextualSpacing/>
        <w:jc w:val="both"/>
        <w:rPr>
          <w:rStyle w:val="normaltextrun"/>
          <w:rFonts w:ascii="Times New Roman" w:hAnsi="Times New Roman" w:cs="Times New Roman"/>
          <w:color w:val="000000"/>
          <w:sz w:val="24"/>
          <w:szCs w:val="24"/>
          <w:shd w:val="clear" w:color="auto" w:fill="FFFFFF"/>
        </w:rPr>
      </w:pPr>
      <w:r w:rsidRPr="00F1238D">
        <w:rPr>
          <w:rStyle w:val="normaltextrun"/>
          <w:rFonts w:ascii="Times New Roman" w:hAnsi="Times New Roman" w:cs="Times New Roman"/>
          <w:color w:val="000000"/>
          <w:sz w:val="24"/>
          <w:szCs w:val="24"/>
          <w:shd w:val="clear" w:color="auto" w:fill="FFFFFF"/>
        </w:rPr>
        <w:t>1) rahvaraamatukogu nimetus ja registrikood;</w:t>
      </w:r>
    </w:p>
    <w:p w:rsidRPr="00F1238D" w:rsidR="00A95A46" w:rsidDel="0053079D" w:rsidP="00F1238D" w:rsidRDefault="00A95A46" w14:paraId="3FE4CF40" w14:textId="5269226F">
      <w:pPr>
        <w:spacing w:after="0" w:line="240" w:lineRule="auto"/>
        <w:contextualSpacing/>
        <w:jc w:val="both"/>
        <w:rPr>
          <w:rStyle w:val="normaltextrun"/>
          <w:rFonts w:ascii="Times New Roman" w:hAnsi="Times New Roman" w:cs="Times New Roman"/>
          <w:color w:val="000000"/>
          <w:sz w:val="24"/>
          <w:szCs w:val="24"/>
          <w:shd w:val="clear" w:color="auto" w:fill="FFFFFF"/>
        </w:rPr>
      </w:pPr>
      <w:r w:rsidRPr="00F1238D">
        <w:rPr>
          <w:rStyle w:val="normaltextrun"/>
          <w:rFonts w:ascii="Times New Roman" w:hAnsi="Times New Roman" w:cs="Times New Roman"/>
          <w:color w:val="000000"/>
          <w:sz w:val="24"/>
          <w:szCs w:val="24"/>
          <w:shd w:val="clear" w:color="auto" w:fill="FFFFFF"/>
        </w:rPr>
        <w:t xml:space="preserve">2) rahvaraamatukogu käesoleva seaduse § </w:t>
      </w:r>
      <w:r w:rsidRPr="00F1238D" w:rsidR="00B63D41">
        <w:rPr>
          <w:rStyle w:val="normaltextrun"/>
          <w:rFonts w:ascii="Times New Roman" w:hAnsi="Times New Roman" w:cs="Times New Roman"/>
          <w:color w:val="000000"/>
          <w:sz w:val="24"/>
          <w:szCs w:val="24"/>
          <w:shd w:val="clear" w:color="auto" w:fill="FFFFFF"/>
        </w:rPr>
        <w:t>5</w:t>
      </w:r>
      <w:r w:rsidRPr="00F1238D">
        <w:rPr>
          <w:rStyle w:val="normaltextrun"/>
          <w:rFonts w:ascii="Times New Roman" w:hAnsi="Times New Roman" w:cs="Times New Roman"/>
          <w:color w:val="000000"/>
          <w:sz w:val="24"/>
          <w:szCs w:val="24"/>
          <w:shd w:val="clear" w:color="auto" w:fill="FFFFFF"/>
        </w:rPr>
        <w:t xml:space="preserve"> lõikes 1 nimetatud struktuuriüksuste asukohad, teeninduspiirkonnad ja kontaktandmed;</w:t>
      </w:r>
    </w:p>
    <w:p w:rsidRPr="00F1238D" w:rsidR="001167DF" w:rsidDel="0053079D" w:rsidP="00F1238D" w:rsidRDefault="00A95A46" w14:paraId="47EF9388" w14:textId="1BD218DB">
      <w:pPr>
        <w:spacing w:after="0" w:line="240" w:lineRule="auto"/>
        <w:contextualSpacing/>
        <w:jc w:val="both"/>
        <w:rPr>
          <w:rStyle w:val="normaltextrun"/>
          <w:rFonts w:ascii="Times New Roman" w:hAnsi="Times New Roman" w:cs="Times New Roman"/>
          <w:color w:val="000000"/>
          <w:sz w:val="24"/>
          <w:szCs w:val="24"/>
          <w:shd w:val="clear" w:color="auto" w:fill="FFFFFF"/>
        </w:rPr>
      </w:pPr>
      <w:r w:rsidRPr="00F1238D">
        <w:rPr>
          <w:rStyle w:val="normaltextrun"/>
          <w:rFonts w:ascii="Times New Roman" w:hAnsi="Times New Roman" w:cs="Times New Roman"/>
          <w:color w:val="000000"/>
          <w:sz w:val="24"/>
          <w:szCs w:val="24"/>
          <w:shd w:val="clear" w:color="auto" w:fill="FFFFFF"/>
        </w:rPr>
        <w:t>3) teave selle kohta, kes võtab üle rahvaraamatukogu teeninduspiirkonna või selle osa ja kogud;</w:t>
      </w:r>
    </w:p>
    <w:p w:rsidRPr="00F1238D" w:rsidR="00A95A46" w:rsidDel="0053079D" w:rsidP="00F1238D" w:rsidRDefault="00A95A46" w14:paraId="4CFB949C" w14:textId="3B3AAC5F" w14:noSpellErr="1">
      <w:pPr>
        <w:spacing w:after="0" w:line="240" w:lineRule="auto"/>
        <w:contextualSpacing/>
        <w:jc w:val="both"/>
        <w:rPr>
          <w:rStyle w:val="normaltextrun"/>
          <w:rFonts w:ascii="Times New Roman" w:hAnsi="Times New Roman" w:cs="Times New Roman"/>
          <w:color w:val="000000"/>
          <w:sz w:val="24"/>
          <w:szCs w:val="24"/>
          <w:shd w:val="clear" w:color="auto" w:fill="FFFFFF"/>
        </w:rPr>
      </w:pPr>
      <w:r w:rsidRPr="00F1238D" w:rsidR="00A95A46">
        <w:rPr>
          <w:rStyle w:val="normaltextrun"/>
          <w:rFonts w:ascii="Times New Roman" w:hAnsi="Times New Roman" w:cs="Times New Roman"/>
          <w:color w:val="000000"/>
          <w:sz w:val="24"/>
          <w:szCs w:val="24"/>
          <w:shd w:val="clear" w:color="auto" w:fill="FFFFFF"/>
        </w:rPr>
        <w:t>4) selgitus käesoleva paragrahvi lõikest 2 tulenevate nõuete jätkuva täitmise kohta, arvestades lõikes 3 nimetatud näitajaid.</w:t>
      </w:r>
      <w:commentRangeEnd w:id="1542818971"/>
      <w:r>
        <w:rPr>
          <w:rStyle w:val="CommentReference"/>
        </w:rPr>
        <w:commentReference w:id="1542818971"/>
      </w:r>
    </w:p>
    <w:p w:rsidRPr="00F1238D" w:rsidR="00CC4E3F" w:rsidP="00F1238D" w:rsidRDefault="00CC4E3F" w14:paraId="15FA876D" w14:textId="77777777">
      <w:pPr>
        <w:spacing w:after="0" w:line="240" w:lineRule="auto"/>
        <w:contextualSpacing/>
        <w:jc w:val="both"/>
        <w:rPr>
          <w:rStyle w:val="normaltextrun"/>
          <w:rFonts w:ascii="Times New Roman" w:hAnsi="Times New Roman" w:cs="Times New Roman"/>
          <w:color w:val="000000"/>
          <w:sz w:val="24"/>
          <w:szCs w:val="24"/>
          <w:shd w:val="clear" w:color="auto" w:fill="FFFFFF"/>
        </w:rPr>
      </w:pPr>
    </w:p>
    <w:p w:rsidRPr="00F1238D" w:rsidR="00CC4E3F" w:rsidDel="0053079D" w:rsidP="00F1238D" w:rsidRDefault="00CC4E3F" w14:paraId="6A80F418" w14:textId="0E21FB65">
      <w:pPr>
        <w:spacing w:after="0" w:line="240" w:lineRule="auto"/>
        <w:contextualSpacing/>
        <w:jc w:val="both"/>
        <w:rPr>
          <w:rStyle w:val="normaltextrun"/>
          <w:rFonts w:ascii="Times New Roman" w:hAnsi="Times New Roman" w:cs="Times New Roman"/>
          <w:color w:val="000000"/>
          <w:sz w:val="24"/>
          <w:szCs w:val="24"/>
          <w:shd w:val="clear" w:color="auto" w:fill="FFFFFF"/>
        </w:rPr>
      </w:pPr>
      <w:r w:rsidRPr="00F1238D">
        <w:rPr>
          <w:rStyle w:val="normaltextrun"/>
          <w:rFonts w:ascii="Times New Roman" w:hAnsi="Times New Roman" w:cs="Times New Roman"/>
          <w:color w:val="000000"/>
          <w:sz w:val="24"/>
          <w:szCs w:val="24"/>
          <w:shd w:val="clear" w:color="auto" w:fill="FFFFFF"/>
        </w:rPr>
        <w:t xml:space="preserve">(7) Selleks, et tagada rahvaraamatukogu teenuste kättesaadavus ja vastavus kohalike elanike vajadustele, kaasatakse käesoleva paragrahvi lõikes 1 nimetatud otsuste ettevalmistamisse kohalikud elanikud </w:t>
      </w:r>
      <w:r w:rsidRPr="08DD8AFA" w:rsidR="00011B33">
        <w:rPr>
          <w:rStyle w:val="normaltextrun"/>
          <w:rFonts w:ascii="Times New Roman" w:hAnsi="Times New Roman" w:cs="Times New Roman"/>
          <w:color w:val="000000" w:themeColor="text1"/>
          <w:sz w:val="24"/>
          <w:szCs w:val="24"/>
        </w:rPr>
        <w:t>ning</w:t>
      </w:r>
      <w:r w:rsidRPr="00F1238D">
        <w:rPr>
          <w:rStyle w:val="normaltextrun"/>
          <w:rFonts w:ascii="Times New Roman" w:hAnsi="Times New Roman" w:cs="Times New Roman"/>
          <w:color w:val="000000"/>
          <w:sz w:val="24"/>
          <w:szCs w:val="24"/>
          <w:shd w:val="clear" w:color="auto" w:fill="FFFFFF"/>
        </w:rPr>
        <w:t xml:space="preserve"> rahvaraamatukogu nõukogu.</w:t>
      </w:r>
    </w:p>
    <w:p w:rsidRPr="00F1238D" w:rsidR="00B63D41" w:rsidP="00F1238D" w:rsidRDefault="00B63D41" w14:paraId="7DDAB70B" w14:textId="77777777">
      <w:pPr>
        <w:spacing w:after="0" w:line="240" w:lineRule="auto"/>
        <w:contextualSpacing/>
        <w:jc w:val="both"/>
        <w:rPr>
          <w:rStyle w:val="normaltextrun"/>
          <w:rFonts w:ascii="Times New Roman" w:hAnsi="Times New Roman" w:cs="Times New Roman"/>
          <w:color w:val="000000"/>
          <w:sz w:val="24"/>
          <w:szCs w:val="24"/>
          <w:shd w:val="clear" w:color="auto" w:fill="FFFFFF"/>
        </w:rPr>
      </w:pPr>
    </w:p>
    <w:p w:rsidRPr="00F1238D" w:rsidR="00B63D41" w:rsidDel="0053079D" w:rsidP="00F1238D" w:rsidRDefault="00B63D41" w14:paraId="70212B3C" w14:textId="265AD39E">
      <w:pPr>
        <w:spacing w:after="0" w:line="240" w:lineRule="auto"/>
        <w:contextualSpacing/>
        <w:jc w:val="both"/>
        <w:rPr>
          <w:rStyle w:val="normaltextrun"/>
          <w:rFonts w:ascii="Times New Roman" w:hAnsi="Times New Roman" w:cs="Times New Roman"/>
          <w:color w:val="000000"/>
          <w:sz w:val="24"/>
          <w:szCs w:val="24"/>
          <w:shd w:val="clear" w:color="auto" w:fill="FFFFFF"/>
        </w:rPr>
      </w:pPr>
      <w:r w:rsidRPr="00F1238D">
        <w:rPr>
          <w:rStyle w:val="normaltextrun"/>
          <w:rFonts w:ascii="Times New Roman" w:hAnsi="Times New Roman" w:cs="Times New Roman"/>
          <w:b/>
          <w:bCs/>
          <w:color w:val="000000"/>
          <w:sz w:val="24"/>
          <w:szCs w:val="24"/>
          <w:shd w:val="clear" w:color="auto" w:fill="FFFFFF"/>
        </w:rPr>
        <w:t>§ 5. Rahvaraamatukogu struktuur ja teenuste osutamise erisused</w:t>
      </w:r>
    </w:p>
    <w:p w:rsidRPr="00F1238D" w:rsidR="00B63D41" w:rsidP="00F1238D" w:rsidRDefault="00B63D41" w14:paraId="793FA591" w14:textId="77777777">
      <w:pPr>
        <w:spacing w:after="0" w:line="240" w:lineRule="auto"/>
        <w:contextualSpacing/>
        <w:jc w:val="both"/>
        <w:rPr>
          <w:rStyle w:val="normaltextrun"/>
          <w:rFonts w:ascii="Times New Roman" w:hAnsi="Times New Roman" w:cs="Times New Roman"/>
          <w:color w:val="000000"/>
          <w:sz w:val="24"/>
          <w:szCs w:val="24"/>
          <w:shd w:val="clear" w:color="auto" w:fill="FFFFFF"/>
        </w:rPr>
      </w:pPr>
    </w:p>
    <w:p w:rsidRPr="00F1238D" w:rsidR="00B63D41" w:rsidDel="0053079D" w:rsidP="00F1238D" w:rsidRDefault="00760104" w14:paraId="438499ED" w14:textId="7695DFD7" w14:noSpellErr="1">
      <w:pPr>
        <w:spacing w:after="0" w:line="240" w:lineRule="auto"/>
        <w:contextualSpacing/>
        <w:jc w:val="both"/>
        <w:rPr>
          <w:rStyle w:val="normaltextrun"/>
          <w:rFonts w:ascii="Times New Roman" w:hAnsi="Times New Roman" w:cs="Times New Roman"/>
          <w:color w:val="000000"/>
          <w:sz w:val="24"/>
          <w:szCs w:val="24"/>
          <w:shd w:val="clear" w:color="auto" w:fill="FFFFFF"/>
        </w:rPr>
      </w:pPr>
      <w:r w:rsidRPr="00F1238D" w:rsidR="00760104">
        <w:rPr>
          <w:rStyle w:val="normaltextrun"/>
          <w:rFonts w:ascii="Times New Roman" w:hAnsi="Times New Roman" w:cs="Times New Roman"/>
          <w:color w:val="000000"/>
          <w:sz w:val="24"/>
          <w:szCs w:val="24"/>
          <w:shd w:val="clear" w:color="auto" w:fill="FFFFFF"/>
        </w:rPr>
        <w:t xml:space="preserve">(1) Kohaliku omavalitsuse üksuses on üks rahvaraamatukogu, mille struktuur koosneb keskraamatukogust ja haruraamatukogudest. </w:t>
      </w:r>
      <w:commentRangeStart w:id="235753137"/>
      <w:r w:rsidRPr="00F1238D" w:rsidR="00760104">
        <w:rPr>
          <w:rStyle w:val="normaltextrun"/>
          <w:rFonts w:ascii="Times New Roman" w:hAnsi="Times New Roman" w:cs="Times New Roman"/>
          <w:color w:val="000000"/>
          <w:sz w:val="24"/>
          <w:szCs w:val="24"/>
          <w:shd w:val="clear" w:color="auto" w:fill="FFFFFF"/>
        </w:rPr>
        <w:t>K</w:t>
      </w:r>
      <w:r w:rsidRPr="08DD8AFA" w:rsidR="00222B79">
        <w:rPr>
          <w:rStyle w:val="normaltextrun"/>
          <w:rFonts w:ascii="Times New Roman" w:hAnsi="Times New Roman" w:cs="Times New Roman"/>
          <w:color w:val="000000" w:themeColor="text1"/>
          <w:sz w:val="24"/>
          <w:szCs w:val="24"/>
        </w:rPr>
        <w:t>ui k</w:t>
      </w:r>
      <w:r w:rsidRPr="00F1238D" w:rsidR="00760104">
        <w:rPr>
          <w:rStyle w:val="normaltextrun"/>
          <w:rFonts w:ascii="Times New Roman" w:hAnsi="Times New Roman" w:cs="Times New Roman"/>
          <w:color w:val="000000"/>
          <w:sz w:val="24"/>
          <w:szCs w:val="24"/>
          <w:shd w:val="clear" w:color="auto" w:fill="FFFFFF"/>
        </w:rPr>
        <w:t>ohaliku omavalitsuse üksus</w:t>
      </w:r>
      <w:r w:rsidRPr="08DD8AFA" w:rsidR="00222B79">
        <w:rPr>
          <w:rStyle w:val="normaltextrun"/>
          <w:rFonts w:ascii="Times New Roman" w:hAnsi="Times New Roman" w:cs="Times New Roman"/>
          <w:color w:val="000000" w:themeColor="text1"/>
          <w:sz w:val="24"/>
          <w:szCs w:val="24"/>
        </w:rPr>
        <w:t xml:space="preserve"> on väike,</w:t>
      </w:r>
      <w:r w:rsidRPr="00F1238D" w:rsidR="00760104">
        <w:rPr>
          <w:rStyle w:val="normaltextrun"/>
          <w:rFonts w:ascii="Times New Roman" w:hAnsi="Times New Roman" w:cs="Times New Roman"/>
          <w:color w:val="000000"/>
          <w:sz w:val="24"/>
          <w:szCs w:val="24"/>
          <w:shd w:val="clear" w:color="auto" w:fill="FFFFFF"/>
        </w:rPr>
        <w:t xml:space="preserve"> </w:t>
      </w:r>
      <w:commentRangeEnd w:id="235753137"/>
      <w:r>
        <w:rPr>
          <w:rStyle w:val="CommentReference"/>
        </w:rPr>
        <w:commentReference w:id="235753137"/>
      </w:r>
    </w:p>
    <w:p w:rsidRPr="00F1238D" w:rsidR="00760104" w:rsidP="00F1238D" w:rsidRDefault="00760104" w14:paraId="431CF73C" w14:textId="77777777">
      <w:pPr>
        <w:spacing w:after="0" w:line="240" w:lineRule="auto"/>
        <w:contextualSpacing/>
        <w:jc w:val="both"/>
        <w:rPr>
          <w:rFonts w:ascii="Times New Roman" w:hAnsi="Times New Roman" w:cs="Times New Roman"/>
          <w:sz w:val="24"/>
          <w:szCs w:val="24"/>
        </w:rPr>
      </w:pPr>
    </w:p>
    <w:p w:rsidRPr="00F1238D" w:rsidR="00B9243B" w:rsidDel="0053079D" w:rsidP="00F1238D" w:rsidRDefault="005B2619" w14:paraId="51120020" w14:textId="4B7CAFFD">
      <w:pPr>
        <w:spacing w:after="0" w:line="240" w:lineRule="auto"/>
        <w:contextualSpacing/>
        <w:jc w:val="both"/>
        <w:rPr>
          <w:rStyle w:val="normaltextrun"/>
          <w:rFonts w:ascii="Times New Roman" w:hAnsi="Times New Roman" w:cs="Times New Roman"/>
          <w:color w:val="000000"/>
          <w:sz w:val="24"/>
          <w:szCs w:val="24"/>
          <w:shd w:val="clear" w:color="auto" w:fill="FFFFFF"/>
        </w:rPr>
      </w:pPr>
      <w:r w:rsidRPr="00F1238D">
        <w:rPr>
          <w:rStyle w:val="normaltextrun"/>
          <w:rFonts w:ascii="Times New Roman" w:hAnsi="Times New Roman" w:cs="Times New Roman"/>
          <w:color w:val="000000"/>
          <w:sz w:val="24"/>
          <w:szCs w:val="24"/>
          <w:shd w:val="clear" w:color="auto" w:fill="FFFFFF"/>
        </w:rPr>
        <w:t>(2) Keskraamatukogu juhib haruraamatukogude tööd, täites haruraamatukogude üleselt muu hulgas järgmiseid ülesandeid:</w:t>
      </w:r>
    </w:p>
    <w:p w:rsidRPr="00F1238D" w:rsidR="005B2619" w:rsidDel="0053079D" w:rsidP="00F1238D" w:rsidRDefault="005B2619" w14:paraId="3A9B9C19" w14:textId="6AA0B30F">
      <w:pPr>
        <w:spacing w:after="0" w:line="240" w:lineRule="auto"/>
        <w:contextualSpacing/>
        <w:jc w:val="both"/>
        <w:rPr>
          <w:rStyle w:val="normaltextrun"/>
          <w:rFonts w:ascii="Times New Roman" w:hAnsi="Times New Roman" w:cs="Times New Roman"/>
          <w:color w:val="000000"/>
          <w:sz w:val="24"/>
          <w:szCs w:val="24"/>
          <w:shd w:val="clear" w:color="auto" w:fill="FFFFFF"/>
        </w:rPr>
      </w:pPr>
      <w:r w:rsidRPr="00F1238D">
        <w:rPr>
          <w:rStyle w:val="normaltextrun"/>
          <w:rFonts w:ascii="Times New Roman" w:hAnsi="Times New Roman" w:cs="Times New Roman"/>
          <w:color w:val="000000"/>
          <w:sz w:val="24"/>
          <w:szCs w:val="24"/>
          <w:shd w:val="clear" w:color="auto" w:fill="FFFFFF"/>
        </w:rPr>
        <w:t>1) käesoleva seaduse § 2 lõikes 2 nimetatud ülesannete täitmise koordineerimine;</w:t>
      </w:r>
    </w:p>
    <w:p w:rsidRPr="00F1238D" w:rsidR="005B2619" w:rsidDel="0053079D" w:rsidP="00F1238D" w:rsidRDefault="005B2619" w14:paraId="7EC04811" w14:textId="574419DA">
      <w:pPr>
        <w:spacing w:after="0" w:line="240" w:lineRule="auto"/>
        <w:contextualSpacing/>
        <w:jc w:val="both"/>
        <w:rPr>
          <w:rStyle w:val="normaltextrun"/>
          <w:rFonts w:ascii="Times New Roman" w:hAnsi="Times New Roman" w:cs="Times New Roman"/>
          <w:color w:val="000000"/>
          <w:sz w:val="24"/>
          <w:szCs w:val="24"/>
          <w:shd w:val="clear" w:color="auto" w:fill="FFFFFF"/>
        </w:rPr>
      </w:pPr>
      <w:r w:rsidRPr="00F1238D">
        <w:rPr>
          <w:rStyle w:val="normaltextrun"/>
          <w:rFonts w:ascii="Times New Roman" w:hAnsi="Times New Roman" w:cs="Times New Roman"/>
          <w:color w:val="000000"/>
          <w:sz w:val="24"/>
          <w:szCs w:val="24"/>
          <w:shd w:val="clear" w:color="auto" w:fill="FFFFFF"/>
        </w:rPr>
        <w:t>2) töö korraldamine infosüsteemides ja andmekogudes;</w:t>
      </w:r>
    </w:p>
    <w:p w:rsidRPr="00F1238D" w:rsidR="005B2619" w:rsidDel="0053079D" w:rsidP="00F1238D" w:rsidRDefault="005B2619" w14:paraId="31999DFA" w14:textId="75B27616">
      <w:pPr>
        <w:spacing w:after="0" w:line="240" w:lineRule="auto"/>
        <w:contextualSpacing/>
        <w:jc w:val="both"/>
        <w:rPr>
          <w:rStyle w:val="normaltextrun"/>
          <w:rFonts w:ascii="Times New Roman" w:hAnsi="Times New Roman" w:cs="Times New Roman"/>
          <w:color w:val="000000"/>
          <w:sz w:val="24"/>
          <w:szCs w:val="24"/>
          <w:shd w:val="clear" w:color="auto" w:fill="FFFFFF"/>
        </w:rPr>
      </w:pPr>
      <w:r w:rsidRPr="00F1238D">
        <w:rPr>
          <w:rStyle w:val="normaltextrun"/>
          <w:rFonts w:ascii="Times New Roman" w:hAnsi="Times New Roman" w:cs="Times New Roman"/>
          <w:color w:val="000000"/>
          <w:sz w:val="24"/>
          <w:szCs w:val="24"/>
          <w:shd w:val="clear" w:color="auto" w:fill="FFFFFF"/>
        </w:rPr>
        <w:t xml:space="preserve">3) statistilise aruandluse korraldamine ja </w:t>
      </w:r>
      <w:r w:rsidRPr="00F1238D" w:rsidR="008F6995">
        <w:rPr>
          <w:rStyle w:val="normaltextrun"/>
          <w:rFonts w:ascii="Times New Roman" w:hAnsi="Times New Roman" w:cs="Times New Roman"/>
          <w:color w:val="000000"/>
          <w:sz w:val="24"/>
          <w:szCs w:val="24"/>
          <w:shd w:val="clear" w:color="auto" w:fill="FFFFFF"/>
        </w:rPr>
        <w:t xml:space="preserve">rahvaraamatukogu </w:t>
      </w:r>
      <w:r w:rsidRPr="00F1238D">
        <w:rPr>
          <w:rStyle w:val="normaltextrun"/>
          <w:rFonts w:ascii="Times New Roman" w:hAnsi="Times New Roman" w:cs="Times New Roman"/>
          <w:color w:val="000000"/>
          <w:sz w:val="24"/>
          <w:szCs w:val="24"/>
          <w:shd w:val="clear" w:color="auto" w:fill="FFFFFF"/>
        </w:rPr>
        <w:t>tegevuse analüüsimine;</w:t>
      </w:r>
    </w:p>
    <w:p w:rsidRPr="00F1238D" w:rsidR="005B2619" w:rsidDel="0053079D" w:rsidP="00F1238D" w:rsidRDefault="005B2619" w14:paraId="6D4E4593" w14:textId="2A7880EF">
      <w:pPr>
        <w:spacing w:after="0" w:line="240" w:lineRule="auto"/>
        <w:contextualSpacing/>
        <w:jc w:val="both"/>
        <w:rPr>
          <w:rStyle w:val="normaltextrun"/>
          <w:rFonts w:ascii="Times New Roman" w:hAnsi="Times New Roman" w:cs="Times New Roman"/>
          <w:color w:val="000000"/>
          <w:sz w:val="24"/>
          <w:szCs w:val="24"/>
          <w:bdr w:val="none" w:color="auto" w:sz="0" w:space="0" w:frame="1"/>
        </w:rPr>
      </w:pPr>
      <w:r w:rsidRPr="00F1238D">
        <w:rPr>
          <w:rStyle w:val="normaltextrun"/>
          <w:rFonts w:ascii="Times New Roman" w:hAnsi="Times New Roman" w:cs="Times New Roman"/>
          <w:color w:val="000000"/>
          <w:sz w:val="24"/>
          <w:szCs w:val="24"/>
          <w:bdr w:val="none" w:color="auto" w:sz="0" w:space="0" w:frame="1"/>
        </w:rPr>
        <w:t>4) erialane nõustamine ja raamatukogutöötajate täienduskoolituste korraldamine.</w:t>
      </w:r>
    </w:p>
    <w:p w:rsidRPr="00F1238D" w:rsidR="006A5F08" w:rsidP="00F1238D" w:rsidRDefault="006A5F08" w14:paraId="119743A8" w14:textId="77777777">
      <w:pPr>
        <w:spacing w:after="0" w:line="240" w:lineRule="auto"/>
        <w:contextualSpacing/>
        <w:jc w:val="both"/>
        <w:rPr>
          <w:rStyle w:val="normaltextrun"/>
          <w:rFonts w:ascii="Times New Roman" w:hAnsi="Times New Roman" w:cs="Times New Roman"/>
          <w:color w:val="000000"/>
          <w:sz w:val="24"/>
          <w:szCs w:val="24"/>
          <w:bdr w:val="none" w:color="auto" w:sz="0" w:space="0" w:frame="1"/>
        </w:rPr>
      </w:pPr>
    </w:p>
    <w:p w:rsidRPr="00F1238D" w:rsidR="006A5F08" w:rsidDel="0053079D" w:rsidP="00F1238D" w:rsidRDefault="006A5F08" w14:paraId="6ED01CB9" w14:textId="6AAD153C">
      <w:pPr>
        <w:spacing w:after="0" w:line="240" w:lineRule="auto"/>
        <w:contextualSpacing/>
        <w:jc w:val="both"/>
        <w:rPr>
          <w:rStyle w:val="normaltextrun"/>
          <w:rFonts w:ascii="Times New Roman" w:hAnsi="Times New Roman" w:cs="Times New Roman"/>
          <w:color w:val="000000"/>
          <w:sz w:val="24"/>
          <w:szCs w:val="24"/>
          <w:shd w:val="clear" w:color="auto" w:fill="FFFFFF"/>
        </w:rPr>
      </w:pPr>
      <w:r w:rsidRPr="00F1238D">
        <w:rPr>
          <w:rStyle w:val="normaltextrun"/>
          <w:rFonts w:ascii="Times New Roman" w:hAnsi="Times New Roman" w:cs="Times New Roman"/>
          <w:color w:val="000000"/>
          <w:sz w:val="24"/>
          <w:szCs w:val="24"/>
          <w:shd w:val="clear" w:color="auto" w:fill="FFFFFF"/>
        </w:rPr>
        <w:t xml:space="preserve">(3) Rahvaraamatukogu teenuseid võib ligipääsetavuse tagamiseks ajutiselt või regulaarselt osutada väljaspool rahvaraamatukogu </w:t>
      </w:r>
      <w:r w:rsidRPr="00F1238D" w:rsidR="00C60DDE">
        <w:rPr>
          <w:rStyle w:val="normaltextrun"/>
          <w:rFonts w:ascii="Times New Roman" w:hAnsi="Times New Roman" w:cs="Times New Roman"/>
          <w:color w:val="000000"/>
          <w:sz w:val="24"/>
          <w:szCs w:val="24"/>
          <w:shd w:val="clear" w:color="auto" w:fill="FFFFFF"/>
        </w:rPr>
        <w:t>ruume</w:t>
      </w:r>
      <w:r w:rsidRPr="00F1238D">
        <w:rPr>
          <w:rStyle w:val="normaltextrun"/>
          <w:rFonts w:ascii="Times New Roman" w:hAnsi="Times New Roman" w:cs="Times New Roman"/>
          <w:color w:val="000000"/>
          <w:sz w:val="24"/>
          <w:szCs w:val="24"/>
          <w:shd w:val="clear" w:color="auto" w:fill="FFFFFF"/>
        </w:rPr>
        <w:t xml:space="preserve"> asuvas teeninduspunktis.</w:t>
      </w:r>
    </w:p>
    <w:p w:rsidRPr="00F1238D" w:rsidR="006A5F08" w:rsidP="00F1238D" w:rsidRDefault="006A5F08" w14:paraId="1282274F" w14:textId="77777777">
      <w:pPr>
        <w:spacing w:after="0" w:line="240" w:lineRule="auto"/>
        <w:contextualSpacing/>
        <w:jc w:val="both"/>
        <w:rPr>
          <w:rStyle w:val="normaltextrun"/>
          <w:rFonts w:ascii="Times New Roman" w:hAnsi="Times New Roman" w:cs="Times New Roman"/>
          <w:color w:val="000000"/>
          <w:sz w:val="24"/>
          <w:szCs w:val="24"/>
          <w:shd w:val="clear" w:color="auto" w:fill="FFFFFF"/>
        </w:rPr>
      </w:pPr>
    </w:p>
    <w:p w:rsidRPr="00F1238D" w:rsidR="006A5F08" w:rsidDel="0053079D" w:rsidP="00F1238D" w:rsidRDefault="00BE6EB2" w14:paraId="40EADD05" w14:textId="4FB3C6DC">
      <w:pPr>
        <w:spacing w:after="0" w:line="240" w:lineRule="auto"/>
        <w:contextualSpacing/>
        <w:jc w:val="both"/>
        <w:rPr>
          <w:rStyle w:val="normaltextrun"/>
          <w:rFonts w:ascii="Times New Roman" w:hAnsi="Times New Roman" w:cs="Times New Roman"/>
          <w:color w:val="000000"/>
          <w:sz w:val="24"/>
          <w:szCs w:val="24"/>
          <w:shd w:val="clear" w:color="auto" w:fill="FFFFFF"/>
        </w:rPr>
      </w:pPr>
      <w:r w:rsidRPr="00F1238D">
        <w:rPr>
          <w:rStyle w:val="normaltextrun"/>
          <w:rFonts w:ascii="Times New Roman" w:hAnsi="Times New Roman" w:cs="Times New Roman"/>
          <w:color w:val="000000"/>
          <w:sz w:val="24"/>
          <w:szCs w:val="24"/>
          <w:shd w:val="clear" w:color="auto" w:fill="FFFFFF"/>
        </w:rPr>
        <w:t>(4) Paikkondades, kus rahvaraamatukogu puudub, võib rahvaraamatukogu teenuseid osutada liikuvas raamatukogus ehk rändraamatukogus.</w:t>
      </w:r>
    </w:p>
    <w:p w:rsidRPr="00F1238D" w:rsidR="0062189C" w:rsidP="00F1238D" w:rsidRDefault="0062189C" w14:paraId="51D58EBB" w14:textId="77777777">
      <w:pPr>
        <w:spacing w:after="0" w:line="240" w:lineRule="auto"/>
        <w:contextualSpacing/>
        <w:jc w:val="both"/>
        <w:rPr>
          <w:rStyle w:val="normaltextrun"/>
          <w:rFonts w:ascii="Times New Roman" w:hAnsi="Times New Roman" w:cs="Times New Roman"/>
          <w:color w:val="000000"/>
          <w:sz w:val="24"/>
          <w:szCs w:val="24"/>
          <w:shd w:val="clear" w:color="auto" w:fill="FFFFFF"/>
        </w:rPr>
      </w:pPr>
    </w:p>
    <w:p w:rsidR="0053079D" w:rsidP="00F1238D" w:rsidRDefault="009F0958" w14:paraId="0D2DCD61" w14:textId="4E3B60E6">
      <w:pPr>
        <w:spacing w:after="0" w:line="240" w:lineRule="auto"/>
        <w:contextualSpacing/>
        <w:jc w:val="both"/>
        <w:rPr>
          <w:rFonts w:ascii="Times New Roman" w:hAnsi="Times New Roman" w:eastAsia="Times New Roman" w:cs="Times New Roman"/>
          <w:sz w:val="24"/>
          <w:szCs w:val="24"/>
          <w:lang w:eastAsia="et-EE"/>
        </w:rPr>
      </w:pPr>
      <w:r w:rsidRPr="5FC78A55">
        <w:rPr>
          <w:rFonts w:ascii="Times New Roman" w:hAnsi="Times New Roman" w:eastAsia="Times New Roman" w:cs="Times New Roman"/>
          <w:b/>
          <w:bCs/>
          <w:sz w:val="24"/>
          <w:szCs w:val="24"/>
          <w:lang w:eastAsia="et-EE"/>
        </w:rPr>
        <w:t>§ 6. Maakonnaraamatukogu</w:t>
      </w:r>
    </w:p>
    <w:p w:rsidRPr="00F1238D" w:rsidR="009F0958" w:rsidP="00F1238D" w:rsidRDefault="009F0958" w14:paraId="77650661" w14:textId="77777777">
      <w:pPr>
        <w:spacing w:after="0" w:line="240" w:lineRule="auto"/>
        <w:contextualSpacing/>
        <w:jc w:val="both"/>
        <w:rPr>
          <w:rFonts w:ascii="Times New Roman" w:hAnsi="Times New Roman" w:eastAsia="Times New Roman" w:cs="Times New Roman"/>
          <w:sz w:val="24"/>
          <w:szCs w:val="24"/>
          <w:lang w:eastAsia="et-EE"/>
        </w:rPr>
      </w:pPr>
    </w:p>
    <w:p w:rsidR="0053079D" w:rsidP="00F1238D" w:rsidRDefault="00DE6834" w14:paraId="312CBD6F" w14:textId="76122865">
      <w:pPr>
        <w:spacing w:after="0" w:line="240" w:lineRule="auto"/>
        <w:contextualSpacing/>
        <w:jc w:val="both"/>
        <w:rPr>
          <w:rFonts w:ascii="Times New Roman" w:hAnsi="Times New Roman" w:eastAsia="Times New Roman" w:cs="Times New Roman"/>
          <w:sz w:val="24"/>
          <w:szCs w:val="24"/>
          <w:lang w:eastAsia="et-EE"/>
        </w:rPr>
      </w:pPr>
      <w:r w:rsidRPr="5FC78A55">
        <w:rPr>
          <w:rFonts w:ascii="Times New Roman" w:hAnsi="Times New Roman" w:eastAsia="Times New Roman" w:cs="Times New Roman"/>
          <w:sz w:val="24"/>
          <w:szCs w:val="24"/>
          <w:lang w:eastAsia="et-EE"/>
        </w:rPr>
        <w:t>(1) Igas maakonnas peab olema maakonnaraamatukogu. Maakonnaraamatukogu on rahvaraamatukogu, kes täidab riikliku kohustusena täiendavalt raamatukoguteeninduse maakondliku koordineerimise ülesandeid.</w:t>
      </w:r>
    </w:p>
    <w:p w:rsidRPr="00F1238D" w:rsidR="00DE6834" w:rsidP="00F1238D" w:rsidRDefault="00DE6834" w14:paraId="789D9E67" w14:textId="77777777">
      <w:pPr>
        <w:spacing w:after="0" w:line="240" w:lineRule="auto"/>
        <w:contextualSpacing/>
        <w:jc w:val="both"/>
        <w:rPr>
          <w:rFonts w:ascii="Times New Roman" w:hAnsi="Times New Roman" w:cs="Times New Roman"/>
          <w:color w:val="000000"/>
          <w:sz w:val="24"/>
          <w:szCs w:val="24"/>
          <w:shd w:val="clear" w:color="auto" w:fill="FFFFFF"/>
        </w:rPr>
      </w:pPr>
    </w:p>
    <w:p w:rsidR="0053079D" w:rsidP="00F1238D" w:rsidRDefault="0018796E" w14:paraId="1C6C11D6" w14:textId="1C8CE63D">
      <w:pPr>
        <w:spacing w:after="0" w:line="240" w:lineRule="auto"/>
        <w:contextualSpacing/>
        <w:jc w:val="both"/>
        <w:rPr>
          <w:rFonts w:ascii="Times New Roman" w:hAnsi="Times New Roman" w:eastAsia="Times New Roman" w:cs="Times New Roman"/>
          <w:sz w:val="24"/>
          <w:szCs w:val="24"/>
          <w:lang w:eastAsia="et-EE"/>
        </w:rPr>
      </w:pPr>
      <w:r w:rsidRPr="5FC78A55">
        <w:rPr>
          <w:rFonts w:ascii="Times New Roman" w:hAnsi="Times New Roman" w:eastAsia="Times New Roman" w:cs="Times New Roman"/>
          <w:sz w:val="24"/>
          <w:szCs w:val="24"/>
          <w:lang w:eastAsia="et-EE"/>
        </w:rPr>
        <w:t xml:space="preserve">(2) Valdkonna eest vastutav minister nimetab maakonnaraamatukogu kõigi maakonna kohaliku omavalitsuse üksuste ühisel ettepanekul. Ettepaneku tegemisel maakonnaraamatukogu nimetamiseks lähtuvad kohaliku omavalitsuse üksused käesoleva paragrahvi lõikes </w:t>
      </w:r>
      <w:r w:rsidRPr="5FC78A55" w:rsidR="001D468E">
        <w:rPr>
          <w:rFonts w:ascii="Times New Roman" w:hAnsi="Times New Roman" w:eastAsia="Times New Roman" w:cs="Times New Roman"/>
          <w:sz w:val="24"/>
          <w:szCs w:val="24"/>
          <w:lang w:eastAsia="et-EE"/>
        </w:rPr>
        <w:t>4</w:t>
      </w:r>
      <w:r w:rsidRPr="5FC78A55">
        <w:rPr>
          <w:rFonts w:ascii="Times New Roman" w:hAnsi="Times New Roman" w:eastAsia="Times New Roman" w:cs="Times New Roman"/>
          <w:sz w:val="24"/>
          <w:szCs w:val="24"/>
          <w:lang w:eastAsia="et-EE"/>
        </w:rPr>
        <w:t xml:space="preserve"> loetletud ülesannete täitmiseks vajalike tingimuste olemasolust ja asjaomase kohaliku omavalitsuse volikogu nõusolekust.</w:t>
      </w:r>
    </w:p>
    <w:p w:rsidRPr="00F1238D" w:rsidR="0018796E" w:rsidP="00F1238D" w:rsidRDefault="0018796E" w14:paraId="316EE627" w14:textId="77777777">
      <w:pPr>
        <w:spacing w:after="0" w:line="240" w:lineRule="auto"/>
        <w:contextualSpacing/>
        <w:jc w:val="both"/>
        <w:rPr>
          <w:rFonts w:ascii="Times New Roman" w:hAnsi="Times New Roman" w:eastAsia="Times New Roman" w:cs="Times New Roman"/>
          <w:sz w:val="24"/>
          <w:szCs w:val="24"/>
          <w:lang w:eastAsia="et-EE"/>
        </w:rPr>
      </w:pPr>
    </w:p>
    <w:p w:rsidR="0053079D" w:rsidP="00F1238D" w:rsidRDefault="0018796E" w14:paraId="78F4EF4B" w14:textId="392CF346">
      <w:pPr>
        <w:spacing w:after="0" w:line="240" w:lineRule="auto"/>
        <w:contextualSpacing/>
        <w:jc w:val="both"/>
        <w:rPr>
          <w:rFonts w:ascii="Times New Roman" w:hAnsi="Times New Roman" w:eastAsia="Times New Roman" w:cs="Times New Roman"/>
          <w:sz w:val="24"/>
          <w:szCs w:val="24"/>
          <w:lang w:eastAsia="et-EE"/>
        </w:rPr>
      </w:pPr>
      <w:r w:rsidRPr="5FC78A55">
        <w:rPr>
          <w:rFonts w:ascii="Times New Roman" w:hAnsi="Times New Roman" w:eastAsia="Times New Roman" w:cs="Times New Roman"/>
          <w:sz w:val="24"/>
          <w:szCs w:val="24"/>
          <w:lang w:eastAsia="et-EE"/>
        </w:rPr>
        <w:t>(3) Kui maakonna kohaliku omavalitsuse üksused ei saavuta maakonnaraamatukogu nimetamise ettepaneku tegemiseks vajalikku üksmeelt, nimetab valdkonna eest vastutav minister maakonnaraamatukogu kohaliku omavalitsuse üksuste ettepanekuta, kuulates ära maakonna kohaliku omavalitsuse üksuste arvamused ning lähtudes käesoleva paragrahvi lõikes</w:t>
      </w:r>
      <w:r w:rsidRPr="5FC78A55" w:rsidR="005C481D">
        <w:rPr>
          <w:rFonts w:ascii="Times New Roman" w:hAnsi="Times New Roman" w:eastAsia="Times New Roman" w:cs="Times New Roman"/>
          <w:sz w:val="24"/>
          <w:szCs w:val="24"/>
          <w:lang w:eastAsia="et-EE"/>
        </w:rPr>
        <w:t> </w:t>
      </w:r>
      <w:r w:rsidRPr="5FC78A55" w:rsidR="001D468E">
        <w:rPr>
          <w:rFonts w:ascii="Times New Roman" w:hAnsi="Times New Roman" w:eastAsia="Times New Roman" w:cs="Times New Roman"/>
          <w:sz w:val="24"/>
          <w:szCs w:val="24"/>
          <w:lang w:eastAsia="et-EE"/>
        </w:rPr>
        <w:t>4</w:t>
      </w:r>
      <w:r w:rsidRPr="5FC78A55">
        <w:rPr>
          <w:rFonts w:ascii="Times New Roman" w:hAnsi="Times New Roman" w:eastAsia="Times New Roman" w:cs="Times New Roman"/>
          <w:sz w:val="24"/>
          <w:szCs w:val="24"/>
          <w:lang w:eastAsia="et-EE"/>
        </w:rPr>
        <w:t xml:space="preserve"> loetletud ülesannete täitmiseks vajalike tingimuste olemasolust ja asjaomase kohaliku omavalitsuse volikogu nõusolekust.</w:t>
      </w:r>
    </w:p>
    <w:p w:rsidRPr="00F1238D" w:rsidR="001D468E" w:rsidP="00F1238D" w:rsidRDefault="001D468E" w14:paraId="66A5F472" w14:textId="77777777">
      <w:pPr>
        <w:spacing w:after="0" w:line="240" w:lineRule="auto"/>
        <w:contextualSpacing/>
        <w:jc w:val="both"/>
        <w:rPr>
          <w:rFonts w:ascii="Times New Roman" w:hAnsi="Times New Roman" w:eastAsia="Times New Roman" w:cs="Times New Roman"/>
          <w:sz w:val="24"/>
          <w:szCs w:val="24"/>
          <w:lang w:eastAsia="et-EE"/>
        </w:rPr>
      </w:pPr>
    </w:p>
    <w:p w:rsidR="0053079D" w:rsidP="00F1238D" w:rsidRDefault="001D468E" w14:paraId="678D050F" w14:textId="0ECD233F">
      <w:pPr>
        <w:spacing w:after="0" w:line="240" w:lineRule="auto"/>
        <w:contextualSpacing/>
        <w:jc w:val="both"/>
        <w:rPr>
          <w:rFonts w:ascii="Times New Roman" w:hAnsi="Times New Roman" w:eastAsia="Times New Roman" w:cs="Times New Roman"/>
          <w:sz w:val="24"/>
          <w:szCs w:val="24"/>
          <w:lang w:eastAsia="et-EE"/>
        </w:rPr>
      </w:pPr>
      <w:r w:rsidRPr="5FC78A55">
        <w:rPr>
          <w:rFonts w:ascii="Times New Roman" w:hAnsi="Times New Roman" w:eastAsia="Times New Roman" w:cs="Times New Roman"/>
          <w:sz w:val="24"/>
          <w:szCs w:val="24"/>
          <w:lang w:eastAsia="et-EE"/>
        </w:rPr>
        <w:t>(4) Maakonnaraamatukogu ülesanded raamatukoguteeninduse koordineerimisel on:</w:t>
      </w:r>
    </w:p>
    <w:p w:rsidR="0053079D" w:rsidP="00F1238D" w:rsidRDefault="00E84795" w14:paraId="2807F12F" w14:textId="7EA7B2A3">
      <w:pPr>
        <w:spacing w:after="0" w:line="240" w:lineRule="auto"/>
        <w:contextualSpacing/>
        <w:jc w:val="both"/>
        <w:rPr>
          <w:rFonts w:ascii="Times New Roman" w:hAnsi="Times New Roman" w:eastAsia="Times New Roman" w:cs="Times New Roman"/>
          <w:sz w:val="24"/>
          <w:szCs w:val="24"/>
          <w:lang w:eastAsia="et-EE"/>
        </w:rPr>
      </w:pPr>
      <w:r w:rsidRPr="5FC78A55">
        <w:rPr>
          <w:rFonts w:ascii="Times New Roman" w:hAnsi="Times New Roman" w:eastAsia="Times New Roman" w:cs="Times New Roman"/>
          <w:sz w:val="24"/>
          <w:szCs w:val="24"/>
          <w:lang w:eastAsia="et-EE"/>
        </w:rPr>
        <w:t>1) kogude komplekteerimine ja töötlemine;</w:t>
      </w:r>
    </w:p>
    <w:p w:rsidR="0053079D" w:rsidP="00F1238D" w:rsidRDefault="00E84795" w14:paraId="53BC5EA8" w14:textId="79675AEA">
      <w:pPr>
        <w:spacing w:after="0" w:line="240" w:lineRule="auto"/>
        <w:contextualSpacing/>
        <w:jc w:val="both"/>
        <w:rPr>
          <w:rFonts w:ascii="Times New Roman" w:hAnsi="Times New Roman" w:eastAsia="Times New Roman" w:cs="Times New Roman"/>
          <w:sz w:val="24"/>
          <w:szCs w:val="24"/>
          <w:lang w:eastAsia="et-EE"/>
        </w:rPr>
      </w:pPr>
      <w:r w:rsidRPr="5FC78A55">
        <w:rPr>
          <w:rFonts w:ascii="Times New Roman" w:hAnsi="Times New Roman" w:eastAsia="Times New Roman" w:cs="Times New Roman"/>
          <w:sz w:val="24"/>
          <w:szCs w:val="24"/>
          <w:lang w:eastAsia="et-EE"/>
        </w:rPr>
        <w:t>2) rahvaraamatukogude tegevuseks vajalike bibliograafia-, täistekst- ja muude andmebaaside loomine ja pidamine.</w:t>
      </w:r>
    </w:p>
    <w:p w:rsidRPr="00F1238D" w:rsidR="0011348E" w:rsidP="00F1238D" w:rsidRDefault="0011348E" w14:paraId="1C4A45D1" w14:textId="77777777">
      <w:pPr>
        <w:spacing w:after="0" w:line="240" w:lineRule="auto"/>
        <w:contextualSpacing/>
        <w:jc w:val="both"/>
        <w:rPr>
          <w:rFonts w:ascii="Times New Roman" w:hAnsi="Times New Roman" w:eastAsia="Times New Roman" w:cs="Times New Roman"/>
          <w:sz w:val="24"/>
          <w:szCs w:val="24"/>
          <w:lang w:eastAsia="et-EE"/>
        </w:rPr>
      </w:pPr>
    </w:p>
    <w:p w:rsidR="0053079D" w:rsidP="00F1238D" w:rsidRDefault="0011348E" w14:paraId="7C8830EA" w14:textId="20106708">
      <w:pPr>
        <w:spacing w:after="0" w:line="240" w:lineRule="auto"/>
        <w:contextualSpacing/>
        <w:jc w:val="both"/>
        <w:rPr>
          <w:rFonts w:ascii="Times New Roman" w:hAnsi="Times New Roman" w:eastAsia="Times New Roman" w:cs="Times New Roman"/>
          <w:sz w:val="24"/>
          <w:szCs w:val="24"/>
          <w:lang w:eastAsia="et-EE"/>
        </w:rPr>
      </w:pPr>
      <w:r w:rsidRPr="5FC78A55">
        <w:rPr>
          <w:rFonts w:ascii="Times New Roman" w:hAnsi="Times New Roman" w:eastAsia="Times New Roman" w:cs="Times New Roman"/>
          <w:b/>
          <w:bCs/>
          <w:sz w:val="24"/>
          <w:szCs w:val="24"/>
          <w:lang w:eastAsia="et-EE"/>
        </w:rPr>
        <w:t>§ 7. Rahvaraamatukogu põhimäärus, arengukava ja töökorraldus</w:t>
      </w:r>
      <w:r w:rsidRPr="5FC78A55" w:rsidR="00C97043">
        <w:rPr>
          <w:rFonts w:ascii="Times New Roman" w:hAnsi="Times New Roman" w:eastAsia="Times New Roman" w:cs="Times New Roman"/>
          <w:b/>
          <w:bCs/>
          <w:sz w:val="24"/>
          <w:szCs w:val="24"/>
          <w:lang w:eastAsia="et-EE"/>
        </w:rPr>
        <w:t>e eeskiri</w:t>
      </w:r>
    </w:p>
    <w:p w:rsidRPr="00F1238D" w:rsidR="0011348E" w:rsidP="00F1238D" w:rsidRDefault="0011348E" w14:paraId="42987E6D" w14:textId="77777777">
      <w:pPr>
        <w:spacing w:after="0" w:line="240" w:lineRule="auto"/>
        <w:contextualSpacing/>
        <w:jc w:val="both"/>
        <w:rPr>
          <w:rFonts w:ascii="Times New Roman" w:hAnsi="Times New Roman" w:eastAsia="Times New Roman" w:cs="Times New Roman"/>
          <w:sz w:val="24"/>
          <w:szCs w:val="24"/>
          <w:lang w:eastAsia="et-EE"/>
        </w:rPr>
      </w:pPr>
    </w:p>
    <w:p w:rsidRPr="00F1238D" w:rsidR="0011348E" w:rsidDel="0053079D" w:rsidP="00F1238D" w:rsidRDefault="002D3B4B" w14:paraId="0FC971B4" w14:textId="10232E86">
      <w:pPr>
        <w:spacing w:after="0" w:line="240" w:lineRule="auto"/>
        <w:contextualSpacing/>
        <w:jc w:val="both"/>
        <w:rPr>
          <w:rStyle w:val="normaltextrun"/>
          <w:rFonts w:ascii="Times New Roman" w:hAnsi="Times New Roman" w:cs="Times New Roman"/>
          <w:color w:val="000000"/>
          <w:sz w:val="24"/>
          <w:szCs w:val="24"/>
          <w:shd w:val="clear" w:color="auto" w:fill="FFFFFF"/>
        </w:rPr>
      </w:pPr>
      <w:r w:rsidRPr="00F1238D">
        <w:rPr>
          <w:rFonts w:ascii="Times New Roman" w:hAnsi="Times New Roman" w:eastAsia="Times New Roman" w:cs="Times New Roman"/>
          <w:sz w:val="24"/>
          <w:szCs w:val="24"/>
          <w:lang w:eastAsia="et-EE"/>
        </w:rPr>
        <w:t xml:space="preserve">(1) Rahvaraamatukogu täpsemad ülesanded, juhtimise korraldus, juhi õigused ja kohustused, rahvaraamatukogu struktuur vähemalt käesoleva seaduse § 5 lõikes 1 nimetatud struktuuriüksuste täpsusega ja sellest tulenev </w:t>
      </w:r>
      <w:r w:rsidRPr="00F1238D">
        <w:rPr>
          <w:rStyle w:val="normaltextrun"/>
          <w:rFonts w:ascii="Times New Roman" w:hAnsi="Times New Roman" w:cs="Times New Roman"/>
          <w:color w:val="000000"/>
          <w:sz w:val="24"/>
          <w:szCs w:val="24"/>
          <w:bdr w:val="none" w:color="auto" w:sz="0" w:space="0" w:frame="1"/>
        </w:rPr>
        <w:t>raamatukoguteeninduse omavalitsuslik koordineerimine</w:t>
      </w:r>
      <w:r w:rsidRPr="00F1238D">
        <w:rPr>
          <w:rFonts w:ascii="Times New Roman" w:hAnsi="Times New Roman" w:eastAsia="Times New Roman" w:cs="Times New Roman"/>
          <w:sz w:val="24"/>
          <w:szCs w:val="24"/>
          <w:lang w:eastAsia="et-EE"/>
        </w:rPr>
        <w:t xml:space="preserve"> ning muud tegevuse korraldamise olulised küsimused sätestatakse rahvaraamatukogu põhimääruses. Põhimääruse kehtestab kohaliku omavalitsuse volikogu, </w:t>
      </w:r>
      <w:r w:rsidRPr="00F1238D">
        <w:rPr>
          <w:rStyle w:val="normaltextrun"/>
          <w:rFonts w:ascii="Times New Roman" w:hAnsi="Times New Roman" w:cs="Times New Roman"/>
          <w:color w:val="000000"/>
          <w:sz w:val="24"/>
          <w:szCs w:val="24"/>
          <w:shd w:val="clear" w:color="auto" w:fill="FFFFFF"/>
        </w:rPr>
        <w:t>kuulates eelnevalt ära rahvaraamatukogu nõukogu arvamuse.</w:t>
      </w:r>
    </w:p>
    <w:p w:rsidRPr="00F1238D" w:rsidR="002D3B4B" w:rsidP="00F1238D" w:rsidRDefault="002D3B4B" w14:paraId="4BA7E609" w14:textId="77777777">
      <w:pPr>
        <w:spacing w:after="0" w:line="240" w:lineRule="auto"/>
        <w:contextualSpacing/>
        <w:jc w:val="both"/>
        <w:rPr>
          <w:rFonts w:ascii="Times New Roman" w:hAnsi="Times New Roman" w:cs="Times New Roman"/>
          <w:sz w:val="24"/>
          <w:szCs w:val="24"/>
        </w:rPr>
      </w:pPr>
    </w:p>
    <w:p w:rsidRPr="00F1238D" w:rsidR="002D3B4B" w:rsidDel="0053079D" w:rsidP="00F1238D" w:rsidRDefault="00CF1943" w14:paraId="3E1BC10F" w14:textId="20185CBE">
      <w:pPr>
        <w:spacing w:after="0" w:line="240" w:lineRule="auto"/>
        <w:contextualSpacing/>
        <w:jc w:val="both"/>
        <w:rPr>
          <w:rStyle w:val="normaltextrun"/>
          <w:rFonts w:ascii="Times New Roman" w:hAnsi="Times New Roman" w:cs="Times New Roman"/>
          <w:color w:val="202020"/>
          <w:sz w:val="24"/>
          <w:szCs w:val="24"/>
          <w:shd w:val="clear" w:color="auto" w:fill="FFFFFF"/>
        </w:rPr>
      </w:pPr>
      <w:r w:rsidRPr="00F1238D">
        <w:rPr>
          <w:rStyle w:val="normaltextrun"/>
          <w:rFonts w:ascii="Times New Roman" w:hAnsi="Times New Roman" w:cs="Times New Roman"/>
          <w:color w:val="202020"/>
          <w:sz w:val="24"/>
          <w:szCs w:val="24"/>
          <w:shd w:val="clear" w:color="auto" w:fill="FFFFFF"/>
        </w:rPr>
        <w:t>(2) Rahvaraamatukogu arengusuunad on osa kohaliku omavalitsuse korralduse seaduse § 37 lõikes 1 nimetatud arengukavast või sama paragrahvi lõikes 3 nimetatud täiendavast arengukavast.</w:t>
      </w:r>
    </w:p>
    <w:p w:rsidRPr="00F1238D" w:rsidR="00CF1943" w:rsidP="00F1238D" w:rsidRDefault="00CF1943" w14:paraId="6AA60147" w14:textId="77777777">
      <w:pPr>
        <w:spacing w:after="0" w:line="240" w:lineRule="auto"/>
        <w:contextualSpacing/>
        <w:jc w:val="both"/>
        <w:rPr>
          <w:rStyle w:val="normaltextrun"/>
          <w:rFonts w:ascii="Times New Roman" w:hAnsi="Times New Roman" w:cs="Times New Roman"/>
          <w:color w:val="202020"/>
          <w:sz w:val="24"/>
          <w:szCs w:val="24"/>
          <w:shd w:val="clear" w:color="auto" w:fill="FFFFFF"/>
        </w:rPr>
      </w:pPr>
    </w:p>
    <w:p w:rsidRPr="00F1238D" w:rsidR="00CF1943" w:rsidDel="0053079D" w:rsidP="00F1238D" w:rsidRDefault="006731A8" w14:paraId="49CA3EE8" w14:textId="00BC11E5">
      <w:pPr>
        <w:spacing w:after="0" w:line="240" w:lineRule="auto"/>
        <w:contextualSpacing/>
        <w:jc w:val="both"/>
        <w:rPr>
          <w:rStyle w:val="normaltextrun"/>
          <w:rFonts w:ascii="Times New Roman" w:hAnsi="Times New Roman" w:cs="Times New Roman"/>
          <w:color w:val="202020"/>
          <w:sz w:val="24"/>
          <w:szCs w:val="24"/>
          <w:shd w:val="clear" w:color="auto" w:fill="FFFFFF"/>
        </w:rPr>
      </w:pPr>
      <w:r w:rsidRPr="00F1238D">
        <w:rPr>
          <w:rStyle w:val="normaltextrun"/>
          <w:rFonts w:ascii="Times New Roman" w:hAnsi="Times New Roman" w:cs="Times New Roman"/>
          <w:color w:val="202020"/>
          <w:sz w:val="24"/>
          <w:szCs w:val="24"/>
          <w:shd w:val="clear" w:color="auto" w:fill="FFFFFF"/>
        </w:rPr>
        <w:t>(3) Valdkonna eest vastutav minister kehtestab määrusega rahvaraamatukogu töökorralduse eeskirja, milles sätestatakse tingimused ja kord:</w:t>
      </w:r>
    </w:p>
    <w:p w:rsidRPr="00F1238D" w:rsidR="006731A8" w:rsidDel="0053079D" w:rsidP="00F1238D" w:rsidRDefault="006731A8" w14:paraId="6EDC17AE" w14:textId="49ADCAF0">
      <w:pPr>
        <w:spacing w:after="0" w:line="240" w:lineRule="auto"/>
        <w:contextualSpacing/>
        <w:jc w:val="both"/>
        <w:rPr>
          <w:rFonts w:ascii="Times New Roman" w:hAnsi="Times New Roman" w:cs="Times New Roman"/>
          <w:color w:val="202020"/>
          <w:sz w:val="24"/>
          <w:szCs w:val="24"/>
          <w:shd w:val="clear" w:color="auto" w:fill="FFFFFF"/>
        </w:rPr>
      </w:pPr>
      <w:r w:rsidRPr="00F1238D">
        <w:rPr>
          <w:rStyle w:val="normaltextrun"/>
          <w:rFonts w:ascii="Times New Roman" w:hAnsi="Times New Roman" w:cs="Times New Roman"/>
          <w:color w:val="202020"/>
          <w:sz w:val="24"/>
          <w:szCs w:val="24"/>
          <w:shd w:val="clear" w:color="auto" w:fill="FFFFFF"/>
        </w:rPr>
        <w:t xml:space="preserve">1) </w:t>
      </w:r>
      <w:r w:rsidRPr="00F1238D">
        <w:rPr>
          <w:rFonts w:ascii="Times New Roman" w:hAnsi="Times New Roman" w:cs="Times New Roman"/>
          <w:color w:val="202020"/>
          <w:sz w:val="24"/>
          <w:szCs w:val="24"/>
          <w:shd w:val="clear" w:color="auto" w:fill="FFFFFF"/>
        </w:rPr>
        <w:t>kogude kujundamise ja komplekteerimise</w:t>
      </w:r>
      <w:r w:rsidRPr="00F1238D" w:rsidR="004A3F2F">
        <w:rPr>
          <w:rFonts w:ascii="Times New Roman" w:hAnsi="Times New Roman" w:cs="Times New Roman"/>
          <w:color w:val="202020"/>
          <w:sz w:val="24"/>
          <w:szCs w:val="24"/>
          <w:shd w:val="clear" w:color="auto" w:fill="FFFFFF"/>
        </w:rPr>
        <w:t xml:space="preserve"> ning</w:t>
      </w:r>
      <w:r w:rsidRPr="00F1238D">
        <w:rPr>
          <w:rFonts w:ascii="Times New Roman" w:hAnsi="Times New Roman" w:cs="Times New Roman"/>
          <w:color w:val="202020"/>
          <w:sz w:val="24"/>
          <w:szCs w:val="24"/>
          <w:shd w:val="clear" w:color="auto" w:fill="FFFFFF"/>
        </w:rPr>
        <w:t xml:space="preserve"> väljaannete ja esemete hankimise, vastuvõtmise, </w:t>
      </w:r>
      <w:r w:rsidRPr="00F1238D" w:rsidR="00D06992">
        <w:rPr>
          <w:rFonts w:ascii="Times New Roman" w:hAnsi="Times New Roman" w:cs="Times New Roman"/>
          <w:color w:val="202020"/>
          <w:sz w:val="24"/>
          <w:szCs w:val="24"/>
          <w:shd w:val="clear" w:color="auto" w:fill="FFFFFF"/>
        </w:rPr>
        <w:t>arvestuse, kataloogimise, töötlemise</w:t>
      </w:r>
      <w:r w:rsidRPr="00F1238D">
        <w:rPr>
          <w:rFonts w:ascii="Times New Roman" w:hAnsi="Times New Roman" w:cs="Times New Roman"/>
          <w:color w:val="202020"/>
          <w:sz w:val="24"/>
          <w:szCs w:val="24"/>
          <w:shd w:val="clear" w:color="auto" w:fill="FFFFFF"/>
        </w:rPr>
        <w:t>, inventuuri</w:t>
      </w:r>
      <w:r w:rsidRPr="00F1238D" w:rsidR="00D06992">
        <w:rPr>
          <w:rFonts w:ascii="Times New Roman" w:hAnsi="Times New Roman" w:cs="Times New Roman"/>
          <w:color w:val="202020"/>
          <w:sz w:val="24"/>
          <w:szCs w:val="24"/>
          <w:shd w:val="clear" w:color="auto" w:fill="FFFFFF"/>
        </w:rPr>
        <w:t xml:space="preserve"> ja kustutamise</w:t>
      </w:r>
      <w:r w:rsidRPr="00F1238D">
        <w:rPr>
          <w:rFonts w:ascii="Times New Roman" w:hAnsi="Times New Roman" w:cs="Times New Roman"/>
          <w:color w:val="202020"/>
          <w:sz w:val="24"/>
          <w:szCs w:val="24"/>
          <w:shd w:val="clear" w:color="auto" w:fill="FFFFFF"/>
        </w:rPr>
        <w:t xml:space="preserve"> kohta;</w:t>
      </w:r>
    </w:p>
    <w:p w:rsidRPr="00F1238D" w:rsidR="006731A8" w:rsidDel="0053079D" w:rsidP="00F1238D" w:rsidRDefault="006731A8" w14:paraId="0C856068" w14:textId="1F1374A0">
      <w:pPr>
        <w:spacing w:after="0" w:line="240" w:lineRule="auto"/>
        <w:contextualSpacing/>
        <w:jc w:val="both"/>
        <w:rPr>
          <w:rStyle w:val="normaltextrun"/>
          <w:rFonts w:ascii="Times New Roman" w:hAnsi="Times New Roman" w:cs="Times New Roman"/>
          <w:color w:val="202020"/>
          <w:sz w:val="24"/>
          <w:szCs w:val="24"/>
          <w:shd w:val="clear" w:color="auto" w:fill="FFFFFF"/>
        </w:rPr>
      </w:pPr>
      <w:r w:rsidRPr="00F1238D">
        <w:rPr>
          <w:rFonts w:ascii="Times New Roman" w:hAnsi="Times New Roman" w:cs="Times New Roman"/>
          <w:color w:val="202020"/>
          <w:sz w:val="24"/>
          <w:szCs w:val="24"/>
          <w:shd w:val="clear" w:color="auto" w:fill="FFFFFF"/>
        </w:rPr>
        <w:t xml:space="preserve">2) rahvaraamatukogu teenuste kasutamise, sealhulgas lugejate registreerimise ja arvestuse, väljaannete ja esemete </w:t>
      </w:r>
      <w:proofErr w:type="spellStart"/>
      <w:r w:rsidRPr="00F1238D">
        <w:rPr>
          <w:rFonts w:ascii="Times New Roman" w:hAnsi="Times New Roman" w:cs="Times New Roman"/>
          <w:color w:val="202020"/>
          <w:sz w:val="24"/>
          <w:szCs w:val="24"/>
          <w:shd w:val="clear" w:color="auto" w:fill="FFFFFF"/>
        </w:rPr>
        <w:t>kojulaenutuse</w:t>
      </w:r>
      <w:proofErr w:type="spellEnd"/>
      <w:r w:rsidRPr="00F1238D">
        <w:rPr>
          <w:rFonts w:ascii="Times New Roman" w:hAnsi="Times New Roman" w:cs="Times New Roman"/>
          <w:color w:val="202020"/>
          <w:sz w:val="24"/>
          <w:szCs w:val="24"/>
          <w:shd w:val="clear" w:color="auto" w:fill="FFFFFF"/>
        </w:rPr>
        <w:t xml:space="preserve"> ja </w:t>
      </w:r>
      <w:proofErr w:type="spellStart"/>
      <w:r w:rsidRPr="00F1238D">
        <w:rPr>
          <w:rFonts w:ascii="Times New Roman" w:hAnsi="Times New Roman" w:cs="Times New Roman"/>
          <w:color w:val="202020"/>
          <w:sz w:val="24"/>
          <w:szCs w:val="24"/>
          <w:shd w:val="clear" w:color="auto" w:fill="FFFFFF"/>
        </w:rPr>
        <w:t>kohalkasutuse</w:t>
      </w:r>
      <w:proofErr w:type="spellEnd"/>
      <w:r w:rsidRPr="00F1238D">
        <w:rPr>
          <w:rFonts w:ascii="Times New Roman" w:hAnsi="Times New Roman" w:cs="Times New Roman"/>
          <w:color w:val="202020"/>
          <w:sz w:val="24"/>
          <w:szCs w:val="24"/>
          <w:shd w:val="clear" w:color="auto" w:fill="FFFFFF"/>
        </w:rPr>
        <w:t xml:space="preserve">, rahvaraamatukogu külastuse, </w:t>
      </w:r>
      <w:proofErr w:type="spellStart"/>
      <w:r w:rsidRPr="00F1238D">
        <w:rPr>
          <w:rStyle w:val="normaltextrun"/>
          <w:rFonts w:ascii="Times New Roman" w:hAnsi="Times New Roman" w:cs="Times New Roman"/>
          <w:color w:val="202020"/>
          <w:sz w:val="24"/>
          <w:szCs w:val="24"/>
          <w:shd w:val="clear" w:color="auto" w:fill="FFFFFF"/>
        </w:rPr>
        <w:t>raamatukogudevahelise</w:t>
      </w:r>
      <w:proofErr w:type="spellEnd"/>
      <w:r w:rsidRPr="00F1238D">
        <w:rPr>
          <w:rStyle w:val="normaltextrun"/>
          <w:rFonts w:ascii="Times New Roman" w:hAnsi="Times New Roman" w:cs="Times New Roman"/>
          <w:color w:val="202020"/>
          <w:sz w:val="24"/>
          <w:szCs w:val="24"/>
          <w:shd w:val="clear" w:color="auto" w:fill="FFFFFF"/>
        </w:rPr>
        <w:t xml:space="preserve"> laenutuse, elektrooniliste teenuste ning infoteeninduse,</w:t>
      </w:r>
      <w:r w:rsidRPr="00F1238D">
        <w:rPr>
          <w:rFonts w:ascii="Times New Roman" w:hAnsi="Times New Roman" w:cs="Times New Roman"/>
          <w:color w:val="202020"/>
          <w:sz w:val="24"/>
          <w:szCs w:val="24"/>
          <w:shd w:val="clear" w:color="auto" w:fill="FFFFFF"/>
        </w:rPr>
        <w:t xml:space="preserve"> kohta</w:t>
      </w:r>
      <w:r w:rsidRPr="00F1238D">
        <w:rPr>
          <w:rStyle w:val="normaltextrun"/>
          <w:rFonts w:ascii="Times New Roman" w:hAnsi="Times New Roman" w:cs="Times New Roman"/>
          <w:color w:val="202020"/>
          <w:sz w:val="24"/>
          <w:szCs w:val="24"/>
          <w:shd w:val="clear" w:color="auto" w:fill="FFFFFF"/>
        </w:rPr>
        <w:t>.</w:t>
      </w:r>
    </w:p>
    <w:p w:rsidRPr="00F1238D" w:rsidR="006731A8" w:rsidP="00F1238D" w:rsidRDefault="006731A8" w14:paraId="7A5F8036" w14:textId="77777777">
      <w:pPr>
        <w:spacing w:after="0" w:line="240" w:lineRule="auto"/>
        <w:contextualSpacing/>
        <w:jc w:val="both"/>
        <w:rPr>
          <w:rStyle w:val="normaltextrun"/>
          <w:rFonts w:ascii="Times New Roman" w:hAnsi="Times New Roman" w:cs="Times New Roman"/>
          <w:color w:val="202020"/>
          <w:sz w:val="24"/>
          <w:szCs w:val="24"/>
          <w:shd w:val="clear" w:color="auto" w:fill="FFFFFF"/>
        </w:rPr>
      </w:pPr>
    </w:p>
    <w:p w:rsidRPr="00F1238D" w:rsidR="006731A8" w:rsidDel="0053079D" w:rsidP="00F1238D" w:rsidRDefault="00633B13" w14:paraId="73D0225C" w14:textId="626E0855">
      <w:pPr>
        <w:spacing w:after="0" w:line="240" w:lineRule="auto"/>
        <w:contextualSpacing/>
        <w:jc w:val="both"/>
        <w:rPr>
          <w:rStyle w:val="normaltextrun"/>
          <w:rFonts w:ascii="Times New Roman" w:hAnsi="Times New Roman" w:cs="Times New Roman"/>
          <w:color w:val="202020"/>
          <w:sz w:val="24"/>
          <w:szCs w:val="24"/>
          <w:bdr w:val="none" w:color="auto" w:sz="0" w:space="0" w:frame="1"/>
        </w:rPr>
      </w:pPr>
      <w:r w:rsidRPr="00F1238D">
        <w:rPr>
          <w:rFonts w:ascii="Times New Roman" w:hAnsi="Times New Roman" w:eastAsia="Times New Roman" w:cs="Times New Roman"/>
          <w:b/>
          <w:bCs/>
          <w:sz w:val="24"/>
          <w:szCs w:val="24"/>
          <w:lang w:eastAsia="et-EE"/>
        </w:rPr>
        <w:t>§ 8. Rahvaraamatukogu</w:t>
      </w:r>
      <w:r w:rsidRPr="00F1238D">
        <w:rPr>
          <w:rStyle w:val="normaltextrun"/>
          <w:rFonts w:ascii="Times New Roman" w:hAnsi="Times New Roman" w:cs="Times New Roman"/>
          <w:b/>
          <w:bCs/>
          <w:color w:val="202020"/>
          <w:sz w:val="24"/>
          <w:szCs w:val="24"/>
          <w:bdr w:val="none" w:color="auto" w:sz="0" w:space="0" w:frame="1"/>
        </w:rPr>
        <w:t xml:space="preserve"> juht</w:t>
      </w:r>
    </w:p>
    <w:p w:rsidRPr="00F1238D" w:rsidR="00633B13" w:rsidP="00F1238D" w:rsidRDefault="00633B13" w14:paraId="228CE6FF" w14:textId="77777777">
      <w:pPr>
        <w:spacing w:after="0" w:line="240" w:lineRule="auto"/>
        <w:contextualSpacing/>
        <w:jc w:val="both"/>
        <w:rPr>
          <w:rStyle w:val="normaltextrun"/>
          <w:rFonts w:ascii="Times New Roman" w:hAnsi="Times New Roman" w:cs="Times New Roman"/>
          <w:color w:val="202020"/>
          <w:sz w:val="24"/>
          <w:szCs w:val="24"/>
          <w:bdr w:val="none" w:color="auto" w:sz="0" w:space="0" w:frame="1"/>
        </w:rPr>
      </w:pPr>
    </w:p>
    <w:p w:rsidRPr="00F1238D" w:rsidR="00633B13" w:rsidDel="0053079D" w:rsidP="00F1238D" w:rsidRDefault="00633B13" w14:paraId="12C3268D" w14:textId="0B87D2A5">
      <w:pPr>
        <w:spacing w:after="0" w:line="240" w:lineRule="auto"/>
        <w:contextualSpacing/>
        <w:jc w:val="both"/>
        <w:rPr>
          <w:rFonts w:ascii="Times New Roman" w:hAnsi="Times New Roman" w:eastAsia="Times New Roman" w:cs="Times New Roman"/>
          <w:sz w:val="24"/>
          <w:szCs w:val="24"/>
          <w:lang w:eastAsia="et-EE"/>
        </w:rPr>
      </w:pPr>
      <w:r w:rsidRPr="00F1238D">
        <w:rPr>
          <w:rFonts w:ascii="Times New Roman" w:hAnsi="Times New Roman" w:eastAsia="Times New Roman" w:cs="Times New Roman"/>
          <w:sz w:val="24"/>
          <w:szCs w:val="24"/>
          <w:lang w:eastAsia="et-EE"/>
        </w:rPr>
        <w:t xml:space="preserve">(1) Keskraamatukogu </w:t>
      </w:r>
      <w:r w:rsidRPr="00F1238D" w:rsidR="000B22C4">
        <w:rPr>
          <w:rFonts w:ascii="Times New Roman" w:hAnsi="Times New Roman" w:eastAsia="Times New Roman" w:cs="Times New Roman"/>
          <w:sz w:val="24"/>
          <w:szCs w:val="24"/>
          <w:lang w:eastAsia="et-EE"/>
        </w:rPr>
        <w:t>koos</w:t>
      </w:r>
      <w:r w:rsidRPr="00F1238D">
        <w:rPr>
          <w:rFonts w:ascii="Times New Roman" w:hAnsi="Times New Roman" w:eastAsia="Times New Roman" w:cs="Times New Roman"/>
          <w:sz w:val="24"/>
          <w:szCs w:val="24"/>
          <w:lang w:eastAsia="et-EE"/>
        </w:rPr>
        <w:t xml:space="preserve"> haruraamatukogude</w:t>
      </w:r>
      <w:r w:rsidRPr="00F1238D" w:rsidR="000B22C4">
        <w:rPr>
          <w:rFonts w:ascii="Times New Roman" w:hAnsi="Times New Roman" w:eastAsia="Times New Roman" w:cs="Times New Roman"/>
          <w:sz w:val="24"/>
          <w:szCs w:val="24"/>
          <w:lang w:eastAsia="et-EE"/>
        </w:rPr>
        <w:t>ga</w:t>
      </w:r>
      <w:r w:rsidRPr="00F1238D">
        <w:rPr>
          <w:rFonts w:ascii="Times New Roman" w:hAnsi="Times New Roman" w:eastAsia="Times New Roman" w:cs="Times New Roman"/>
          <w:sz w:val="24"/>
          <w:szCs w:val="24"/>
          <w:lang w:eastAsia="et-EE"/>
        </w:rPr>
        <w:t xml:space="preserve"> või haruraamatukogudeta rahvaraamatukogu juhib </w:t>
      </w:r>
      <w:r w:rsidRPr="00F1238D">
        <w:rPr>
          <w:rStyle w:val="normaltextrun"/>
          <w:rFonts w:ascii="Times New Roman" w:hAnsi="Times New Roman" w:cs="Times New Roman"/>
          <w:color w:val="202020"/>
          <w:sz w:val="24"/>
          <w:szCs w:val="24"/>
          <w:bdr w:val="none" w:color="auto" w:sz="0" w:space="0" w:frame="1"/>
        </w:rPr>
        <w:t>rahvaraamatukogu juht</w:t>
      </w:r>
      <w:r w:rsidRPr="00F1238D">
        <w:rPr>
          <w:rFonts w:ascii="Times New Roman" w:hAnsi="Times New Roman" w:eastAsia="Times New Roman" w:cs="Times New Roman"/>
          <w:sz w:val="24"/>
          <w:szCs w:val="24"/>
          <w:lang w:eastAsia="et-EE"/>
        </w:rPr>
        <w:t>.</w:t>
      </w:r>
    </w:p>
    <w:p w:rsidRPr="00F1238D" w:rsidR="00633B13" w:rsidP="00F1238D" w:rsidRDefault="00633B13" w14:paraId="1EAE92F3" w14:textId="77777777">
      <w:pPr>
        <w:spacing w:after="0" w:line="240" w:lineRule="auto"/>
        <w:contextualSpacing/>
        <w:jc w:val="both"/>
        <w:rPr>
          <w:rFonts w:ascii="Times New Roman" w:hAnsi="Times New Roman" w:cs="Times New Roman"/>
          <w:sz w:val="24"/>
          <w:szCs w:val="24"/>
        </w:rPr>
      </w:pPr>
    </w:p>
    <w:p w:rsidRPr="00F1238D" w:rsidR="00633B13" w:rsidDel="0053079D" w:rsidP="00F1238D" w:rsidRDefault="00D25F23" w14:paraId="63AA9DE7" w14:textId="25B885C7">
      <w:pPr>
        <w:spacing w:after="0" w:line="240" w:lineRule="auto"/>
        <w:contextualSpacing/>
        <w:jc w:val="both"/>
        <w:rPr>
          <w:rStyle w:val="normaltextrun"/>
          <w:rFonts w:ascii="Times New Roman" w:hAnsi="Times New Roman" w:cs="Times New Roman"/>
          <w:color w:val="000000"/>
          <w:sz w:val="24"/>
          <w:szCs w:val="24"/>
          <w:shd w:val="clear" w:color="auto" w:fill="FFFFFF"/>
        </w:rPr>
      </w:pPr>
      <w:r w:rsidRPr="00F1238D">
        <w:rPr>
          <w:rFonts w:ascii="Times New Roman" w:hAnsi="Times New Roman" w:eastAsia="Times New Roman" w:cs="Times New Roman"/>
          <w:sz w:val="24"/>
          <w:szCs w:val="24"/>
          <w:lang w:eastAsia="et-EE"/>
        </w:rPr>
        <w:t xml:space="preserve">(2) Rahvaraamatukogu juhi vaba ametikoha täitmiseks korraldatakse avalik konkurss. Konkursi kuulutab välja ja konkursi korra kehtestab valla- või linnavalitsus. </w:t>
      </w:r>
      <w:r w:rsidRPr="00F1238D">
        <w:rPr>
          <w:rStyle w:val="normaltextrun"/>
          <w:rFonts w:ascii="Times New Roman" w:hAnsi="Times New Roman" w:cs="Times New Roman"/>
          <w:color w:val="000000"/>
          <w:sz w:val="24"/>
          <w:szCs w:val="24"/>
          <w:shd w:val="clear" w:color="auto" w:fill="FFFFFF"/>
        </w:rPr>
        <w:t>Juhi kandidaadi sobivuse kohta kuulatakse ära rahvaraamatukogu nõukogu arvamus.</w:t>
      </w:r>
    </w:p>
    <w:p w:rsidRPr="00F1238D" w:rsidR="00D25F23" w:rsidP="00F1238D" w:rsidRDefault="00D25F23" w14:paraId="5CC5313A" w14:textId="77777777">
      <w:pPr>
        <w:spacing w:after="0" w:line="240" w:lineRule="auto"/>
        <w:contextualSpacing/>
        <w:jc w:val="both"/>
        <w:rPr>
          <w:rStyle w:val="normaltextrun"/>
          <w:rFonts w:ascii="Times New Roman" w:hAnsi="Times New Roman" w:cs="Times New Roman"/>
          <w:color w:val="000000"/>
          <w:sz w:val="24"/>
          <w:szCs w:val="24"/>
          <w:shd w:val="clear" w:color="auto" w:fill="FFFFFF"/>
        </w:rPr>
      </w:pPr>
    </w:p>
    <w:p w:rsidRPr="00F1238D" w:rsidR="00341F82" w:rsidDel="0053079D" w:rsidP="00F1238D" w:rsidRDefault="005D2574" w14:paraId="237886FA" w14:textId="77777777">
      <w:pPr>
        <w:spacing w:after="0" w:line="240" w:lineRule="auto"/>
        <w:contextualSpacing/>
        <w:jc w:val="both"/>
        <w:rPr>
          <w:rStyle w:val="normaltextrun"/>
          <w:rFonts w:ascii="Times New Roman" w:hAnsi="Times New Roman" w:cs="Times New Roman"/>
          <w:color w:val="000000"/>
          <w:sz w:val="24"/>
          <w:szCs w:val="24"/>
          <w:shd w:val="clear" w:color="auto" w:fill="FFFFFF"/>
        </w:rPr>
      </w:pPr>
      <w:r w:rsidRPr="00F1238D">
        <w:rPr>
          <w:rFonts w:ascii="Times New Roman" w:hAnsi="Times New Roman" w:eastAsia="Times New Roman" w:cs="Times New Roman"/>
          <w:sz w:val="24"/>
          <w:szCs w:val="24"/>
          <w:lang w:eastAsia="et-EE"/>
        </w:rPr>
        <w:t xml:space="preserve">(3) Rahvaraamatukogu juhiga sõlmib töölepingu vallavanem või linnapea </w:t>
      </w:r>
      <w:r w:rsidRPr="00F1238D">
        <w:rPr>
          <w:rStyle w:val="normaltextrun"/>
          <w:rFonts w:ascii="Times New Roman" w:hAnsi="Times New Roman" w:cs="Times New Roman"/>
          <w:color w:val="000000"/>
          <w:sz w:val="24"/>
          <w:szCs w:val="24"/>
          <w:bdr w:val="none" w:color="auto" w:sz="0" w:space="0" w:frame="1"/>
        </w:rPr>
        <w:t>või tema määratud isik</w:t>
      </w:r>
      <w:r w:rsidRPr="00F1238D">
        <w:rPr>
          <w:rFonts w:ascii="Times New Roman" w:hAnsi="Times New Roman" w:eastAsia="Times New Roman" w:cs="Times New Roman"/>
          <w:sz w:val="24"/>
          <w:szCs w:val="24"/>
          <w:lang w:eastAsia="et-EE"/>
        </w:rPr>
        <w:t xml:space="preserve">. </w:t>
      </w:r>
      <w:r w:rsidRPr="00F1238D">
        <w:rPr>
          <w:rStyle w:val="normaltextrun"/>
          <w:rFonts w:ascii="Times New Roman" w:hAnsi="Times New Roman" w:cs="Times New Roman"/>
          <w:color w:val="000000"/>
          <w:sz w:val="24"/>
          <w:szCs w:val="24"/>
          <w:shd w:val="clear" w:color="auto" w:fill="FFFFFF"/>
        </w:rPr>
        <w:t>Juhiga sõlmitakse tähtajaline tööleping kuni seitsmeks aastaks, mida võib ühe korra uut konkurssi korraldamata kuni kolme aasta võrra pikendada.</w:t>
      </w:r>
    </w:p>
    <w:p w:rsidRPr="00F1238D" w:rsidR="00341F82" w:rsidP="00F1238D" w:rsidRDefault="00341F82" w14:paraId="547BA63B" w14:textId="77777777">
      <w:pPr>
        <w:spacing w:after="0" w:line="240" w:lineRule="auto"/>
        <w:contextualSpacing/>
        <w:jc w:val="both"/>
        <w:rPr>
          <w:rStyle w:val="normaltextrun"/>
          <w:rFonts w:ascii="Times New Roman" w:hAnsi="Times New Roman" w:cs="Times New Roman"/>
          <w:color w:val="000000"/>
          <w:sz w:val="24"/>
          <w:szCs w:val="24"/>
          <w:shd w:val="clear" w:color="auto" w:fill="FFFFFF"/>
        </w:rPr>
      </w:pPr>
    </w:p>
    <w:p w:rsidRPr="00F1238D" w:rsidR="00D25F23" w:rsidDel="0053079D" w:rsidP="00F1238D" w:rsidRDefault="00341F82" w14:paraId="61DEF96A" w14:textId="71D23EB3">
      <w:pPr>
        <w:spacing w:after="0" w:line="240" w:lineRule="auto"/>
        <w:contextualSpacing/>
        <w:jc w:val="both"/>
        <w:rPr>
          <w:rStyle w:val="normaltextrun"/>
          <w:rFonts w:ascii="Times New Roman" w:hAnsi="Times New Roman" w:cs="Times New Roman"/>
          <w:color w:val="000000"/>
          <w:sz w:val="24"/>
          <w:szCs w:val="24"/>
          <w:shd w:val="clear" w:color="auto" w:fill="FFFFFF"/>
        </w:rPr>
      </w:pPr>
      <w:r w:rsidRPr="00F1238D">
        <w:rPr>
          <w:rFonts w:ascii="Times New Roman" w:hAnsi="Times New Roman" w:eastAsia="Times New Roman" w:cs="Times New Roman"/>
          <w:sz w:val="24"/>
          <w:szCs w:val="24"/>
          <w:lang w:eastAsia="et-EE"/>
        </w:rPr>
        <w:t>(4) Kui rahvaraamatukogu juhiga sõlmitakse tähtajaline tööleping järjestikku või seda pikendatakse, ei muutu töösuhe tähtajatuks.</w:t>
      </w:r>
    </w:p>
    <w:p w:rsidRPr="00F1238D" w:rsidR="00341F82" w:rsidP="00F1238D" w:rsidRDefault="00341F82" w14:paraId="355F9028" w14:textId="77777777">
      <w:pPr>
        <w:spacing w:after="0" w:line="240" w:lineRule="auto"/>
        <w:contextualSpacing/>
        <w:jc w:val="both"/>
        <w:rPr>
          <w:rStyle w:val="normaltextrun"/>
          <w:rFonts w:ascii="Times New Roman" w:hAnsi="Times New Roman" w:cs="Times New Roman"/>
          <w:color w:val="000000"/>
          <w:sz w:val="24"/>
          <w:szCs w:val="24"/>
          <w:shd w:val="clear" w:color="auto" w:fill="FFFFFF"/>
        </w:rPr>
      </w:pPr>
    </w:p>
    <w:p w:rsidR="0053079D" w:rsidP="00F1238D" w:rsidRDefault="00B96EDB" w14:paraId="4213341F" w14:textId="0737990C">
      <w:pPr>
        <w:spacing w:after="0" w:line="240" w:lineRule="auto"/>
        <w:contextualSpacing/>
        <w:jc w:val="both"/>
        <w:rPr>
          <w:rFonts w:ascii="Times New Roman" w:hAnsi="Times New Roman" w:eastAsia="Times New Roman" w:cs="Times New Roman"/>
          <w:sz w:val="24"/>
          <w:szCs w:val="24"/>
          <w:lang w:eastAsia="et-EE"/>
        </w:rPr>
      </w:pPr>
      <w:r w:rsidRPr="5FC78A55">
        <w:rPr>
          <w:rFonts w:ascii="Times New Roman" w:hAnsi="Times New Roman" w:eastAsia="Times New Roman" w:cs="Times New Roman"/>
          <w:sz w:val="24"/>
          <w:szCs w:val="24"/>
          <w:lang w:eastAsia="et-EE"/>
        </w:rPr>
        <w:t>(5) Rahvaraamatukogu juhil peab olema kõrgharidus.</w:t>
      </w:r>
    </w:p>
    <w:p w:rsidRPr="00F1238D" w:rsidR="00B96EDB" w:rsidP="00F1238D" w:rsidRDefault="00B96EDB" w14:paraId="7AAE5B43" w14:textId="77777777">
      <w:pPr>
        <w:spacing w:after="0" w:line="240" w:lineRule="auto"/>
        <w:contextualSpacing/>
        <w:jc w:val="both"/>
        <w:rPr>
          <w:rFonts w:ascii="Times New Roman" w:hAnsi="Times New Roman" w:eastAsia="Times New Roman" w:cs="Times New Roman"/>
          <w:sz w:val="24"/>
          <w:szCs w:val="24"/>
          <w:lang w:eastAsia="et-EE"/>
        </w:rPr>
      </w:pPr>
    </w:p>
    <w:p w:rsidR="0053079D" w:rsidP="00F1238D" w:rsidRDefault="001B28F1" w14:paraId="75C35037" w14:textId="3071712D">
      <w:pPr>
        <w:spacing w:after="0" w:line="240" w:lineRule="auto"/>
        <w:contextualSpacing/>
        <w:jc w:val="both"/>
        <w:rPr>
          <w:rFonts w:ascii="Times New Roman" w:hAnsi="Times New Roman" w:eastAsia="Times New Roman" w:cs="Times New Roman"/>
          <w:sz w:val="24"/>
          <w:szCs w:val="24"/>
          <w:lang w:eastAsia="et-EE"/>
        </w:rPr>
      </w:pPr>
      <w:r w:rsidRPr="5FC78A55">
        <w:rPr>
          <w:rFonts w:ascii="Times New Roman" w:hAnsi="Times New Roman" w:eastAsia="Times New Roman" w:cs="Times New Roman"/>
          <w:sz w:val="24"/>
          <w:szCs w:val="24"/>
          <w:lang w:eastAsia="et-EE"/>
        </w:rPr>
        <w:t xml:space="preserve">(6) Kui rahvaraamatukogu juhil ei ole raamatukogunduse või infoteaduste kõrgharidust (edaspidi koos </w:t>
      </w:r>
      <w:r w:rsidRPr="5FC78A55">
        <w:rPr>
          <w:rFonts w:ascii="Times New Roman" w:hAnsi="Times New Roman" w:eastAsia="Times New Roman" w:cs="Times New Roman"/>
          <w:i/>
          <w:iCs/>
          <w:sz w:val="24"/>
          <w:szCs w:val="24"/>
          <w:lang w:eastAsia="et-EE"/>
        </w:rPr>
        <w:t>erialane kõrgharidus</w:t>
      </w:r>
      <w:r w:rsidRPr="5FC78A55">
        <w:rPr>
          <w:rFonts w:ascii="Times New Roman" w:hAnsi="Times New Roman" w:eastAsia="Times New Roman" w:cs="Times New Roman"/>
          <w:sz w:val="24"/>
          <w:szCs w:val="24"/>
          <w:lang w:eastAsia="et-EE"/>
        </w:rPr>
        <w:t>), peab tal olema:</w:t>
      </w:r>
    </w:p>
    <w:p w:rsidRPr="00F1238D" w:rsidR="001B28F1" w:rsidDel="0053079D" w:rsidP="00F1238D" w:rsidRDefault="00E740C9" w14:paraId="60E94EB5" w14:textId="179B4225">
      <w:pPr>
        <w:spacing w:after="0" w:line="240" w:lineRule="auto"/>
        <w:contextualSpacing/>
        <w:jc w:val="both"/>
        <w:rPr>
          <w:rStyle w:val="normaltextrun"/>
          <w:rFonts w:ascii="Times New Roman" w:hAnsi="Times New Roman" w:cs="Times New Roman"/>
          <w:color w:val="000000"/>
          <w:sz w:val="24"/>
          <w:szCs w:val="24"/>
          <w:bdr w:val="none" w:color="auto" w:sz="0" w:space="0" w:frame="1"/>
        </w:rPr>
      </w:pPr>
      <w:r w:rsidRPr="00F1238D">
        <w:rPr>
          <w:rFonts w:ascii="Times New Roman" w:hAnsi="Times New Roman" w:eastAsia="Times New Roman" w:cs="Times New Roman"/>
          <w:sz w:val="24"/>
          <w:szCs w:val="24"/>
          <w:lang w:eastAsia="et-EE"/>
        </w:rPr>
        <w:t xml:space="preserve">1) muu </w:t>
      </w:r>
      <w:r w:rsidRPr="00F1238D">
        <w:rPr>
          <w:rStyle w:val="normaltextrun"/>
          <w:rFonts w:ascii="Times New Roman" w:hAnsi="Times New Roman" w:cs="Times New Roman"/>
          <w:color w:val="000000"/>
          <w:sz w:val="24"/>
          <w:szCs w:val="24"/>
          <w:bdr w:val="none" w:color="auto" w:sz="0" w:space="0" w:frame="1"/>
        </w:rPr>
        <w:t>kõrgharidus ja juhile vastav raamatukoguhoidja kutsekvalifikatsioon või</w:t>
      </w:r>
    </w:p>
    <w:p w:rsidRPr="00F1238D" w:rsidR="00E740C9" w:rsidDel="0053079D" w:rsidP="00F1238D" w:rsidRDefault="00E740C9" w14:paraId="717D51FD" w14:textId="76221230">
      <w:pPr>
        <w:spacing w:after="0" w:line="240" w:lineRule="auto"/>
        <w:contextualSpacing/>
        <w:jc w:val="both"/>
        <w:rPr>
          <w:rStyle w:val="normaltextrun"/>
          <w:rFonts w:ascii="Times New Roman" w:hAnsi="Times New Roman" w:cs="Times New Roman"/>
          <w:color w:val="000000"/>
          <w:sz w:val="24"/>
          <w:szCs w:val="24"/>
          <w:bdr w:val="none" w:color="auto" w:sz="0" w:space="0" w:frame="1"/>
        </w:rPr>
      </w:pPr>
      <w:r w:rsidRPr="00F1238D">
        <w:rPr>
          <w:rFonts w:ascii="Times New Roman" w:hAnsi="Times New Roman" w:eastAsia="Times New Roman" w:cs="Times New Roman"/>
          <w:sz w:val="24"/>
          <w:szCs w:val="24"/>
          <w:lang w:eastAsia="et-EE"/>
        </w:rPr>
        <w:t xml:space="preserve">2) </w:t>
      </w:r>
      <w:r w:rsidRPr="00F1238D">
        <w:rPr>
          <w:rStyle w:val="normaltextrun"/>
          <w:rFonts w:ascii="Times New Roman" w:hAnsi="Times New Roman" w:cs="Times New Roman"/>
          <w:color w:val="000000"/>
          <w:sz w:val="24"/>
          <w:szCs w:val="24"/>
          <w:bdr w:val="none" w:color="auto" w:sz="0" w:space="0" w:frame="1"/>
        </w:rPr>
        <w:t xml:space="preserve">valmisolek </w:t>
      </w:r>
      <w:r w:rsidRPr="08DD8AFA" w:rsidR="0089357C">
        <w:rPr>
          <w:rStyle w:val="normaltextrun"/>
          <w:rFonts w:ascii="Times New Roman" w:hAnsi="Times New Roman" w:cs="Times New Roman"/>
          <w:color w:val="000000" w:themeColor="text1"/>
          <w:sz w:val="24"/>
          <w:szCs w:val="24"/>
        </w:rPr>
        <w:t xml:space="preserve">omandada </w:t>
      </w:r>
      <w:r w:rsidRPr="00F1238D">
        <w:rPr>
          <w:rStyle w:val="normaltextrun"/>
          <w:rFonts w:ascii="Times New Roman" w:hAnsi="Times New Roman" w:cs="Times New Roman"/>
          <w:color w:val="000000"/>
          <w:sz w:val="24"/>
          <w:szCs w:val="24"/>
          <w:bdr w:val="none" w:color="auto" w:sz="0" w:space="0" w:frame="1"/>
        </w:rPr>
        <w:t>erialane kõrgharidus või nõutav kutsekvalifikatsioon nominaalse õppeaja jooksul.</w:t>
      </w:r>
    </w:p>
    <w:p w:rsidRPr="00F1238D" w:rsidR="00E740C9" w:rsidP="00F1238D" w:rsidRDefault="00E740C9" w14:paraId="1CDB9097" w14:textId="77777777">
      <w:pPr>
        <w:spacing w:after="0" w:line="240" w:lineRule="auto"/>
        <w:contextualSpacing/>
        <w:jc w:val="both"/>
        <w:rPr>
          <w:rStyle w:val="normaltextrun"/>
          <w:rFonts w:ascii="Times New Roman" w:hAnsi="Times New Roman" w:cs="Times New Roman"/>
          <w:color w:val="000000"/>
          <w:sz w:val="24"/>
          <w:szCs w:val="24"/>
          <w:bdr w:val="none" w:color="auto" w:sz="0" w:space="0" w:frame="1"/>
        </w:rPr>
      </w:pPr>
    </w:p>
    <w:p w:rsidRPr="00F1238D" w:rsidR="00E740C9" w:rsidDel="0053079D" w:rsidP="00F1238D" w:rsidRDefault="00D20787" w14:paraId="6FBF47C0" w14:textId="6E4CC8CF">
      <w:pPr>
        <w:spacing w:after="0" w:line="240" w:lineRule="auto"/>
        <w:contextualSpacing/>
        <w:jc w:val="both"/>
        <w:rPr>
          <w:rStyle w:val="normaltextrun"/>
          <w:rFonts w:ascii="Times New Roman" w:hAnsi="Times New Roman" w:cs="Times New Roman"/>
          <w:color w:val="000000"/>
          <w:sz w:val="24"/>
          <w:szCs w:val="24"/>
          <w:shd w:val="clear" w:color="auto" w:fill="FFFFFF"/>
        </w:rPr>
      </w:pPr>
      <w:r w:rsidRPr="00F1238D">
        <w:rPr>
          <w:rStyle w:val="normaltextrun"/>
          <w:rFonts w:ascii="Times New Roman" w:hAnsi="Times New Roman" w:cs="Times New Roman"/>
          <w:color w:val="000000"/>
          <w:sz w:val="24"/>
          <w:szCs w:val="24"/>
          <w:shd w:val="clear" w:color="auto" w:fill="FFFFFF"/>
        </w:rPr>
        <w:t xml:space="preserve">(7) Käesoleva paragrahvi lõike 6 punktis 2 nimetatud juhul sõlmitakse rahvaraamatukogu juhiga tähtajaline tööleping kuni kolmeks aastaks, arvestades erialase kõrghariduse või </w:t>
      </w:r>
      <w:r w:rsidRPr="00F1238D">
        <w:rPr>
          <w:rStyle w:val="normaltextrun"/>
          <w:rFonts w:ascii="Times New Roman" w:hAnsi="Times New Roman" w:cs="Times New Roman"/>
          <w:color w:val="000000"/>
          <w:sz w:val="24"/>
          <w:szCs w:val="24"/>
          <w:bdr w:val="none" w:color="auto" w:sz="0" w:space="0" w:frame="1"/>
        </w:rPr>
        <w:t>juhile vastava raamatukoguhoidja kutsekvalifikatsiooni</w:t>
      </w:r>
      <w:r w:rsidRPr="00F1238D">
        <w:rPr>
          <w:rStyle w:val="normaltextrun"/>
          <w:rFonts w:ascii="Times New Roman" w:hAnsi="Times New Roman" w:cs="Times New Roman"/>
          <w:color w:val="000000"/>
          <w:sz w:val="24"/>
          <w:szCs w:val="24"/>
          <w:shd w:val="clear" w:color="auto" w:fill="FFFFFF"/>
        </w:rPr>
        <w:t xml:space="preserve"> omandamise nominaalset õppeaega. Erialase kõrghariduse või nõutava kutsekvalifikatsiooni omandamisel võib töölepingu tähtaega käesoleva paragrahvi lõikes 3 nimetatud tähtajani pikendada.</w:t>
      </w:r>
    </w:p>
    <w:p w:rsidR="5FC78A55" w:rsidP="5FC78A55" w:rsidRDefault="5FC78A55" w14:paraId="5EEFA50E" w14:textId="1B3E786F">
      <w:pPr>
        <w:spacing w:after="0" w:line="240" w:lineRule="auto"/>
        <w:contextualSpacing/>
        <w:jc w:val="both"/>
        <w:rPr>
          <w:rStyle w:val="normaltextrun"/>
          <w:rFonts w:ascii="Times New Roman" w:hAnsi="Times New Roman" w:cs="Times New Roman"/>
          <w:color w:val="000000" w:themeColor="text1"/>
          <w:sz w:val="24"/>
          <w:szCs w:val="24"/>
        </w:rPr>
      </w:pPr>
    </w:p>
    <w:p w:rsidRPr="00F1238D" w:rsidR="00D20787" w:rsidDel="0053079D" w:rsidP="5FC78A55" w:rsidRDefault="00E84D8F" w14:paraId="18307FDF" w14:textId="041AA861">
      <w:pPr>
        <w:spacing w:after="0" w:line="240" w:lineRule="auto"/>
        <w:contextualSpacing/>
        <w:jc w:val="both"/>
        <w:rPr>
          <w:rStyle w:val="normaltextrun"/>
          <w:rFonts w:ascii="Times New Roman" w:hAnsi="Times New Roman" w:cs="Times New Roman"/>
          <w:color w:val="000000"/>
          <w:sz w:val="24"/>
          <w:szCs w:val="24"/>
          <w:shd w:val="clear" w:color="auto" w:fill="FFFFFF"/>
        </w:rPr>
      </w:pPr>
      <w:r w:rsidRPr="00F1238D">
        <w:rPr>
          <w:rStyle w:val="normaltextrun"/>
          <w:rFonts w:ascii="Times New Roman" w:hAnsi="Times New Roman" w:cs="Times New Roman"/>
          <w:color w:val="000000"/>
          <w:sz w:val="24"/>
          <w:szCs w:val="24"/>
          <w:shd w:val="clear" w:color="auto" w:fill="FFFFFF"/>
        </w:rPr>
        <w:t xml:space="preserve">(8) Käesoleva paragrahvi lõikeid 5–7 ei kohaldata kohaliku omavalitsuse üksuses, kus elab kuni 800 elanikku. </w:t>
      </w:r>
      <w:r w:rsidRPr="00F1238D" w:rsidR="00F1238D">
        <w:rPr>
          <w:rFonts w:ascii="Times New Roman" w:hAnsi="Times New Roman" w:cs="Times New Roman"/>
          <w:color w:val="000000"/>
          <w:sz w:val="24"/>
          <w:szCs w:val="24"/>
          <w:shd w:val="clear" w:color="auto" w:fill="FFFFFF"/>
        </w:rPr>
        <w:t>Sellisel juhul peab rahvaraamatukogu juhil olema vähemalt raamatukoguhoidja kutsekvalifikatsiooni kuues tase.</w:t>
      </w:r>
    </w:p>
    <w:p w:rsidRPr="00F1238D" w:rsidR="00E84D8F" w:rsidP="00F1238D" w:rsidRDefault="00E84D8F" w14:paraId="0F0A6A00" w14:textId="77777777">
      <w:pPr>
        <w:spacing w:after="0" w:line="240" w:lineRule="auto"/>
        <w:contextualSpacing/>
        <w:jc w:val="both"/>
        <w:rPr>
          <w:rStyle w:val="normaltextrun"/>
          <w:rFonts w:ascii="Times New Roman" w:hAnsi="Times New Roman" w:cs="Times New Roman"/>
          <w:color w:val="000000"/>
          <w:sz w:val="24"/>
          <w:szCs w:val="24"/>
          <w:shd w:val="clear" w:color="auto" w:fill="FFFFFF"/>
        </w:rPr>
      </w:pPr>
    </w:p>
    <w:p w:rsidRPr="00F1238D" w:rsidR="00E84D8F" w:rsidDel="0053079D" w:rsidP="00F1238D" w:rsidRDefault="00E477CD" w14:paraId="17A64FE0" w14:textId="09408B25">
      <w:pPr>
        <w:spacing w:after="0" w:line="240" w:lineRule="auto"/>
        <w:contextualSpacing/>
        <w:jc w:val="both"/>
        <w:rPr>
          <w:rStyle w:val="normaltextrun"/>
          <w:rFonts w:ascii="Times New Roman" w:hAnsi="Times New Roman" w:cs="Times New Roman"/>
          <w:color w:val="202020"/>
          <w:sz w:val="24"/>
          <w:szCs w:val="24"/>
          <w:bdr w:val="none" w:color="auto" w:sz="0" w:space="0" w:frame="1"/>
        </w:rPr>
      </w:pPr>
      <w:r w:rsidRPr="00F1238D">
        <w:rPr>
          <w:rStyle w:val="normaltextrun"/>
          <w:rFonts w:ascii="Times New Roman" w:hAnsi="Times New Roman" w:cs="Times New Roman"/>
          <w:b/>
          <w:bCs/>
          <w:color w:val="000000"/>
          <w:sz w:val="24"/>
          <w:szCs w:val="24"/>
          <w:shd w:val="clear" w:color="auto" w:fill="FFFFFF"/>
        </w:rPr>
        <w:t xml:space="preserve">§ 9. </w:t>
      </w:r>
      <w:r w:rsidRPr="00F1238D">
        <w:rPr>
          <w:rStyle w:val="normaltextrun"/>
          <w:rFonts w:ascii="Times New Roman" w:hAnsi="Times New Roman" w:cs="Times New Roman"/>
          <w:b/>
          <w:bCs/>
          <w:color w:val="202020"/>
          <w:sz w:val="24"/>
          <w:szCs w:val="24"/>
          <w:bdr w:val="none" w:color="auto" w:sz="0" w:space="0" w:frame="1"/>
        </w:rPr>
        <w:t>Raamatukogutöötaja</w:t>
      </w:r>
    </w:p>
    <w:p w:rsidRPr="00F1238D" w:rsidR="00E477CD" w:rsidP="00F1238D" w:rsidRDefault="00E477CD" w14:paraId="441D1FE2" w14:textId="77777777">
      <w:pPr>
        <w:spacing w:after="0" w:line="240" w:lineRule="auto"/>
        <w:contextualSpacing/>
        <w:jc w:val="both"/>
        <w:rPr>
          <w:rStyle w:val="normaltextrun"/>
          <w:rFonts w:ascii="Times New Roman" w:hAnsi="Times New Roman" w:cs="Times New Roman"/>
          <w:color w:val="202020"/>
          <w:sz w:val="24"/>
          <w:szCs w:val="24"/>
          <w:bdr w:val="none" w:color="auto" w:sz="0" w:space="0" w:frame="1"/>
        </w:rPr>
      </w:pPr>
    </w:p>
    <w:p w:rsidR="0053079D" w:rsidP="00F1238D" w:rsidRDefault="001E4DF5" w14:paraId="62531140" w14:textId="6B908537">
      <w:pPr>
        <w:spacing w:after="0" w:line="240" w:lineRule="auto"/>
        <w:contextualSpacing/>
        <w:jc w:val="both"/>
        <w:rPr>
          <w:rStyle w:val="normaltextrun"/>
          <w:rFonts w:ascii="Times New Roman" w:hAnsi="Times New Roman" w:cs="Times New Roman"/>
          <w:color w:val="000000"/>
          <w:sz w:val="24"/>
          <w:szCs w:val="24"/>
        </w:rPr>
      </w:pPr>
      <w:r w:rsidRPr="5FC78A55">
        <w:rPr>
          <w:rStyle w:val="normaltextrun"/>
          <w:rFonts w:ascii="Times New Roman" w:hAnsi="Times New Roman" w:cs="Times New Roman"/>
          <w:color w:val="000000" w:themeColor="text1"/>
          <w:sz w:val="24"/>
          <w:szCs w:val="24"/>
        </w:rPr>
        <w:t>(1) Raamatukogutöötajal, kes täidab käesoleva seaduse § 2 lõikes 2 nimetatud ülesandeid, peab olema nende täitmiseks piisav haridus ja kompetents või raamatukoguhoidja kutsekvalifikatsioon.</w:t>
      </w:r>
    </w:p>
    <w:p w:rsidRPr="00F1238D" w:rsidR="00E10033" w:rsidP="00F1238D" w:rsidRDefault="00E10033" w14:paraId="4868B0A4" w14:textId="77777777">
      <w:pPr>
        <w:spacing w:after="0" w:line="240" w:lineRule="auto"/>
        <w:contextualSpacing/>
        <w:jc w:val="both"/>
        <w:rPr>
          <w:rFonts w:ascii="Times New Roman" w:hAnsi="Times New Roman" w:cs="Times New Roman"/>
          <w:sz w:val="24"/>
          <w:szCs w:val="24"/>
        </w:rPr>
      </w:pPr>
    </w:p>
    <w:p w:rsidRPr="00F1238D" w:rsidR="00E10033" w:rsidDel="0053079D" w:rsidP="00F1238D" w:rsidRDefault="008E24B7" w14:paraId="27C9AC07" w14:textId="5517A0D6">
      <w:pPr>
        <w:spacing w:after="0" w:line="240" w:lineRule="auto"/>
        <w:contextualSpacing/>
        <w:jc w:val="both"/>
        <w:rPr>
          <w:rStyle w:val="normaltextrun"/>
          <w:rFonts w:ascii="Times New Roman" w:hAnsi="Times New Roman" w:cs="Times New Roman"/>
          <w:color w:val="000000"/>
          <w:sz w:val="24"/>
          <w:szCs w:val="24"/>
        </w:rPr>
      </w:pPr>
      <w:r w:rsidRPr="00F1238D">
        <w:rPr>
          <w:rStyle w:val="normaltextrun"/>
          <w:rFonts w:ascii="Times New Roman" w:hAnsi="Times New Roman" w:cs="Times New Roman"/>
          <w:color w:val="000000"/>
          <w:sz w:val="24"/>
          <w:szCs w:val="24"/>
        </w:rPr>
        <w:t xml:space="preserve">(2) Kui käesoleva paragrahvi lõikes 1 sätestatud nõuetele vastavaid raamatukogutöötajaid ei leita, võib käesoleva seaduse § 2 lõikes 2 nimetatud ülesandeid täita töötaja, kellel on valmisolek </w:t>
      </w:r>
      <w:r w:rsidRPr="08DD8AFA" w:rsidR="00256A64">
        <w:rPr>
          <w:rStyle w:val="normaltextrun"/>
          <w:rFonts w:ascii="Times New Roman" w:hAnsi="Times New Roman" w:cs="Times New Roman"/>
          <w:color w:val="000000" w:themeColor="text1"/>
          <w:sz w:val="24"/>
          <w:szCs w:val="24"/>
        </w:rPr>
        <w:t xml:space="preserve">omandada </w:t>
      </w:r>
      <w:r w:rsidRPr="00F1238D">
        <w:rPr>
          <w:rStyle w:val="normaltextrun"/>
          <w:rFonts w:ascii="Times New Roman" w:hAnsi="Times New Roman" w:cs="Times New Roman"/>
          <w:color w:val="000000"/>
          <w:sz w:val="24"/>
          <w:szCs w:val="24"/>
        </w:rPr>
        <w:t xml:space="preserve">vajalik haridus või kutsekvalifikatsioon </w:t>
      </w:r>
      <w:r w:rsidRPr="00F1238D">
        <w:rPr>
          <w:rStyle w:val="normaltextrun"/>
          <w:rFonts w:ascii="Times New Roman" w:hAnsi="Times New Roman" w:cs="Times New Roman"/>
          <w:color w:val="000000"/>
          <w:sz w:val="24"/>
          <w:szCs w:val="24"/>
          <w:bdr w:val="none" w:color="auto" w:sz="0" w:space="0" w:frame="1"/>
        </w:rPr>
        <w:t>nominaalse õppeaja jooksul</w:t>
      </w:r>
      <w:r w:rsidRPr="00F1238D">
        <w:rPr>
          <w:rStyle w:val="normaltextrun"/>
          <w:rFonts w:ascii="Times New Roman" w:hAnsi="Times New Roman" w:cs="Times New Roman"/>
          <w:color w:val="000000"/>
          <w:sz w:val="24"/>
          <w:szCs w:val="24"/>
        </w:rPr>
        <w:t>.</w:t>
      </w:r>
    </w:p>
    <w:p w:rsidRPr="00F1238D" w:rsidR="008E24B7" w:rsidP="00F1238D" w:rsidRDefault="008E24B7" w14:paraId="77E736F7" w14:textId="77777777">
      <w:pPr>
        <w:spacing w:after="0" w:line="240" w:lineRule="auto"/>
        <w:contextualSpacing/>
        <w:jc w:val="both"/>
        <w:rPr>
          <w:rStyle w:val="normaltextrun"/>
          <w:rFonts w:ascii="Times New Roman" w:hAnsi="Times New Roman" w:cs="Times New Roman"/>
          <w:color w:val="000000"/>
          <w:sz w:val="24"/>
          <w:szCs w:val="24"/>
        </w:rPr>
      </w:pPr>
    </w:p>
    <w:p w:rsidRPr="00F1238D" w:rsidR="008E24B7" w:rsidDel="0053079D" w:rsidP="00F1238D" w:rsidRDefault="008E24B7" w14:paraId="7ED951F8" w14:textId="17216D3E">
      <w:pPr>
        <w:spacing w:after="0" w:line="240" w:lineRule="auto"/>
        <w:contextualSpacing/>
        <w:jc w:val="both"/>
        <w:rPr>
          <w:rStyle w:val="normaltextrun"/>
          <w:rFonts w:ascii="Times New Roman" w:hAnsi="Times New Roman" w:cs="Times New Roman"/>
          <w:color w:val="000000"/>
          <w:sz w:val="24"/>
          <w:szCs w:val="24"/>
        </w:rPr>
      </w:pPr>
      <w:r w:rsidRPr="00F1238D">
        <w:rPr>
          <w:rStyle w:val="normaltextrun"/>
          <w:rFonts w:ascii="Times New Roman" w:hAnsi="Times New Roman" w:cs="Times New Roman"/>
          <w:color w:val="000000"/>
          <w:sz w:val="24"/>
          <w:szCs w:val="24"/>
        </w:rPr>
        <w:t xml:space="preserve">(3) Käesoleva paragrahvi lõikes 2 nimetatud juhul sõlmitakse raamatukogutöötajaga tähtajaline tööleping, mille kestus on vajaliku hariduse või </w:t>
      </w:r>
      <w:r w:rsidRPr="00F1238D">
        <w:rPr>
          <w:rStyle w:val="normaltextrun"/>
          <w:rFonts w:ascii="Times New Roman" w:hAnsi="Times New Roman" w:cs="Times New Roman"/>
          <w:color w:val="000000"/>
          <w:sz w:val="24"/>
          <w:szCs w:val="24"/>
          <w:bdr w:val="none" w:color="auto" w:sz="0" w:space="0" w:frame="1"/>
        </w:rPr>
        <w:t>kutsekvalifikatsiooni</w:t>
      </w:r>
      <w:r w:rsidRPr="00F1238D">
        <w:rPr>
          <w:rStyle w:val="normaltextrun"/>
          <w:rFonts w:ascii="Times New Roman" w:hAnsi="Times New Roman" w:cs="Times New Roman"/>
          <w:color w:val="000000"/>
          <w:sz w:val="24"/>
          <w:szCs w:val="24"/>
          <w:shd w:val="clear" w:color="auto" w:fill="FFFFFF"/>
        </w:rPr>
        <w:t xml:space="preserve"> omandamise nominaalne õppeaeg</w:t>
      </w:r>
      <w:r w:rsidRPr="00F1238D">
        <w:rPr>
          <w:rStyle w:val="normaltextrun"/>
          <w:rFonts w:ascii="Times New Roman" w:hAnsi="Times New Roman" w:cs="Times New Roman"/>
          <w:color w:val="000000"/>
          <w:sz w:val="24"/>
          <w:szCs w:val="24"/>
        </w:rPr>
        <w:t>. Vajaliku hariduse või kutsekvalifikatsiooni omandamisel muutub töösuhe tähtajatuks.</w:t>
      </w:r>
    </w:p>
    <w:p w:rsidRPr="00F1238D" w:rsidR="008E24B7" w:rsidP="00F1238D" w:rsidRDefault="008E24B7" w14:paraId="625DFD30" w14:textId="77777777">
      <w:pPr>
        <w:spacing w:after="0" w:line="240" w:lineRule="auto"/>
        <w:contextualSpacing/>
        <w:jc w:val="both"/>
        <w:rPr>
          <w:rStyle w:val="normaltextrun"/>
          <w:rFonts w:ascii="Times New Roman" w:hAnsi="Times New Roman" w:cs="Times New Roman"/>
          <w:color w:val="000000"/>
          <w:sz w:val="24"/>
          <w:szCs w:val="24"/>
        </w:rPr>
      </w:pPr>
    </w:p>
    <w:p w:rsidR="0053079D" w:rsidP="00F1238D" w:rsidRDefault="00AC4EC5" w14:paraId="722A9798" w14:textId="503248AB">
      <w:pPr>
        <w:spacing w:after="0" w:line="240" w:lineRule="auto"/>
        <w:contextualSpacing/>
        <w:jc w:val="both"/>
        <w:rPr>
          <w:rFonts w:ascii="Times New Roman" w:hAnsi="Times New Roman" w:eastAsia="Times New Roman" w:cs="Times New Roman"/>
          <w:sz w:val="24"/>
          <w:szCs w:val="24"/>
          <w:lang w:eastAsia="et-EE"/>
        </w:rPr>
      </w:pPr>
      <w:r w:rsidRPr="5FC78A55">
        <w:rPr>
          <w:rFonts w:ascii="Times New Roman" w:hAnsi="Times New Roman" w:eastAsia="Times New Roman" w:cs="Times New Roman"/>
          <w:b/>
          <w:bCs/>
          <w:sz w:val="24"/>
          <w:szCs w:val="24"/>
          <w:lang w:eastAsia="et-EE"/>
        </w:rPr>
        <w:t>§ 10. Rahvaraamatukogu nõukogu ja Raamatukogude Nõukogu</w:t>
      </w:r>
    </w:p>
    <w:p w:rsidRPr="00F1238D" w:rsidR="00AC4EC5" w:rsidP="00F1238D" w:rsidRDefault="00AC4EC5" w14:paraId="69E07D3B" w14:textId="77777777">
      <w:pPr>
        <w:spacing w:after="0" w:line="240" w:lineRule="auto"/>
        <w:contextualSpacing/>
        <w:jc w:val="both"/>
        <w:rPr>
          <w:rFonts w:ascii="Times New Roman" w:hAnsi="Times New Roman" w:eastAsia="Times New Roman" w:cs="Times New Roman"/>
          <w:sz w:val="24"/>
          <w:szCs w:val="24"/>
          <w:lang w:eastAsia="et-EE"/>
        </w:rPr>
      </w:pPr>
    </w:p>
    <w:p w:rsidR="0053079D" w:rsidP="00F1238D" w:rsidRDefault="00AC4EC5" w14:paraId="67068FD6" w14:textId="78DD67EE">
      <w:pPr>
        <w:spacing w:after="0" w:line="240" w:lineRule="auto"/>
        <w:contextualSpacing/>
        <w:jc w:val="both"/>
        <w:rPr>
          <w:rFonts w:ascii="Times New Roman" w:hAnsi="Times New Roman" w:eastAsia="Times New Roman" w:cs="Times New Roman"/>
          <w:sz w:val="24"/>
          <w:szCs w:val="24"/>
          <w:lang w:eastAsia="et-EE"/>
        </w:rPr>
      </w:pPr>
      <w:r w:rsidRPr="5FC78A55">
        <w:rPr>
          <w:rFonts w:ascii="Times New Roman" w:hAnsi="Times New Roman" w:eastAsia="Times New Roman" w:cs="Times New Roman"/>
          <w:sz w:val="24"/>
          <w:szCs w:val="24"/>
          <w:lang w:eastAsia="et-EE"/>
        </w:rPr>
        <w:t xml:space="preserve">(1) </w:t>
      </w:r>
      <w:r w:rsidRPr="5FC78A55">
        <w:rPr>
          <w:rFonts w:ascii="Times New Roman" w:hAnsi="Times New Roman" w:cs="Times New Roman"/>
          <w:sz w:val="24"/>
          <w:szCs w:val="24"/>
        </w:rPr>
        <w:t xml:space="preserve">Kohalikule omavalitsusele raamatukoguteeninduse korraldamise kohta ettepanekute tegemiseks moodustatakse </w:t>
      </w:r>
      <w:r w:rsidRPr="5FC78A55" w:rsidR="00B44F8C">
        <w:rPr>
          <w:rFonts w:ascii="Times New Roman" w:hAnsi="Times New Roman" w:cs="Times New Roman"/>
          <w:sz w:val="24"/>
          <w:szCs w:val="24"/>
        </w:rPr>
        <w:t xml:space="preserve">kohaliku </w:t>
      </w:r>
      <w:r w:rsidRPr="5FC78A55">
        <w:rPr>
          <w:rFonts w:ascii="Times New Roman" w:hAnsi="Times New Roman" w:cs="Times New Roman"/>
          <w:sz w:val="24"/>
          <w:szCs w:val="24"/>
        </w:rPr>
        <w:t xml:space="preserve">kogukonna esindajatest ja teistest valdkonna asjatundjatest vähemalt kolmeliikmeline rahvaraamatukogu nõukogu, kes hindab rahvaraamatukogu tööd </w:t>
      </w:r>
      <w:r w:rsidRPr="5FC78A55" w:rsidR="00D553EE">
        <w:rPr>
          <w:rFonts w:ascii="Times New Roman" w:hAnsi="Times New Roman" w:cs="Times New Roman"/>
          <w:sz w:val="24"/>
          <w:szCs w:val="24"/>
        </w:rPr>
        <w:t>ning</w:t>
      </w:r>
      <w:r w:rsidRPr="5FC78A55">
        <w:rPr>
          <w:rFonts w:ascii="Times New Roman" w:hAnsi="Times New Roman" w:cs="Times New Roman"/>
          <w:sz w:val="24"/>
          <w:szCs w:val="24"/>
        </w:rPr>
        <w:t xml:space="preserve"> arutab muid rahvaraamatukogu tegevust puudutavaid olulisi küsimusi. </w:t>
      </w:r>
      <w:r w:rsidRPr="5FC78A55">
        <w:rPr>
          <w:rFonts w:ascii="Times New Roman" w:hAnsi="Times New Roman" w:eastAsia="Times New Roman" w:cs="Times New Roman"/>
          <w:sz w:val="24"/>
          <w:szCs w:val="24"/>
          <w:lang w:eastAsia="et-EE"/>
        </w:rPr>
        <w:t>Rahvaraamatukogu nõukogu moodustamise kord, pädevus ja töökord sätestatakse rahvaraamatukogu põhimääruses.</w:t>
      </w:r>
    </w:p>
    <w:p w:rsidRPr="00F1238D" w:rsidR="00AC4EC5" w:rsidP="00F1238D" w:rsidRDefault="00AC4EC5" w14:paraId="3CFF65C4" w14:textId="77777777">
      <w:pPr>
        <w:spacing w:after="0" w:line="240" w:lineRule="auto"/>
        <w:contextualSpacing/>
        <w:jc w:val="both"/>
        <w:rPr>
          <w:rFonts w:ascii="Times New Roman" w:hAnsi="Times New Roman" w:cs="Times New Roman"/>
          <w:sz w:val="24"/>
          <w:szCs w:val="24"/>
        </w:rPr>
      </w:pPr>
    </w:p>
    <w:p w:rsidR="0053079D" w:rsidP="00F1238D" w:rsidRDefault="00D17F6E" w14:paraId="01C8FB0F" w14:textId="39167B54">
      <w:pPr>
        <w:spacing w:after="0" w:line="240" w:lineRule="auto"/>
        <w:contextualSpacing/>
        <w:jc w:val="both"/>
        <w:rPr>
          <w:rFonts w:ascii="Times New Roman" w:hAnsi="Times New Roman" w:eastAsia="Times New Roman" w:cs="Times New Roman"/>
          <w:sz w:val="24"/>
          <w:szCs w:val="24"/>
          <w:lang w:eastAsia="et-EE"/>
        </w:rPr>
      </w:pPr>
      <w:r w:rsidRPr="5FC78A55">
        <w:rPr>
          <w:rFonts w:ascii="Times New Roman" w:hAnsi="Times New Roman" w:eastAsia="Times New Roman" w:cs="Times New Roman"/>
          <w:sz w:val="24"/>
          <w:szCs w:val="24"/>
          <w:lang w:eastAsia="et-EE"/>
        </w:rPr>
        <w:t xml:space="preserve">(2) Käesoleva seaduse § 3 lõikes 2 sätestatud juhul on rahvaraamatukogu nõukogus esindatud kõigi asjaomaste kohaliku omavalitsuse üksuste esindajad. </w:t>
      </w:r>
      <w:proofErr w:type="spellStart"/>
      <w:r w:rsidRPr="5FC78A55">
        <w:rPr>
          <w:rFonts w:ascii="Times New Roman" w:hAnsi="Times New Roman" w:eastAsia="Times New Roman" w:cs="Times New Roman"/>
          <w:sz w:val="24"/>
          <w:szCs w:val="24"/>
          <w:lang w:eastAsia="et-EE"/>
        </w:rPr>
        <w:t>Ühisasutuse</w:t>
      </w:r>
      <w:proofErr w:type="spellEnd"/>
      <w:r w:rsidRPr="5FC78A55">
        <w:rPr>
          <w:rFonts w:ascii="Times New Roman" w:hAnsi="Times New Roman" w:eastAsia="Times New Roman" w:cs="Times New Roman"/>
          <w:sz w:val="24"/>
          <w:szCs w:val="24"/>
          <w:lang w:eastAsia="et-EE"/>
        </w:rPr>
        <w:t xml:space="preserve"> moodustamise korral võib rahvaraamatukogu nõukogu ülesandeid täita kohaliku omavalitsuse korralduse seaduse §</w:t>
      </w:r>
      <w:r w:rsidRPr="5FC78A55" w:rsidR="00D553EE">
        <w:rPr>
          <w:rFonts w:ascii="Times New Roman" w:hAnsi="Times New Roman" w:eastAsia="Times New Roman" w:cs="Times New Roman"/>
          <w:sz w:val="24"/>
          <w:szCs w:val="24"/>
          <w:lang w:eastAsia="et-EE"/>
        </w:rPr>
        <w:t> </w:t>
      </w:r>
      <w:r w:rsidRPr="5FC78A55">
        <w:rPr>
          <w:rFonts w:ascii="Times New Roman" w:hAnsi="Times New Roman" w:eastAsia="Times New Roman" w:cs="Times New Roman"/>
          <w:sz w:val="24"/>
          <w:szCs w:val="24"/>
          <w:lang w:eastAsia="et-EE"/>
        </w:rPr>
        <w:t>62</w:t>
      </w:r>
      <w:r w:rsidRPr="5FC78A55">
        <w:rPr>
          <w:rFonts w:ascii="Times New Roman" w:hAnsi="Times New Roman" w:eastAsia="Times New Roman" w:cs="Times New Roman"/>
          <w:sz w:val="24"/>
          <w:szCs w:val="24"/>
          <w:vertAlign w:val="superscript"/>
          <w:lang w:eastAsia="et-EE"/>
        </w:rPr>
        <w:t>3</w:t>
      </w:r>
      <w:r w:rsidRPr="5FC78A55">
        <w:rPr>
          <w:rFonts w:ascii="Times New Roman" w:hAnsi="Times New Roman" w:eastAsia="Times New Roman" w:cs="Times New Roman"/>
          <w:sz w:val="24"/>
          <w:szCs w:val="24"/>
          <w:lang w:eastAsia="et-EE"/>
        </w:rPr>
        <w:t xml:space="preserve"> lõikes 1 nimetatud nõukogu.</w:t>
      </w:r>
    </w:p>
    <w:p w:rsidRPr="00F1238D" w:rsidR="00D17F6E" w:rsidP="00F1238D" w:rsidRDefault="00D17F6E" w14:paraId="47FBCA92" w14:textId="77777777">
      <w:pPr>
        <w:spacing w:after="0" w:line="240" w:lineRule="auto"/>
        <w:contextualSpacing/>
        <w:jc w:val="both"/>
        <w:rPr>
          <w:rFonts w:ascii="Times New Roman" w:hAnsi="Times New Roman" w:eastAsia="Times New Roman" w:cs="Times New Roman"/>
          <w:sz w:val="24"/>
          <w:szCs w:val="24"/>
          <w:lang w:eastAsia="et-EE"/>
        </w:rPr>
      </w:pPr>
    </w:p>
    <w:p w:rsidR="0053079D" w:rsidP="00F1238D" w:rsidRDefault="00A71CB0" w14:paraId="16541AA9" w14:textId="214A9901">
      <w:pPr>
        <w:spacing w:after="0" w:line="240" w:lineRule="auto"/>
        <w:contextualSpacing/>
        <w:jc w:val="both"/>
        <w:rPr>
          <w:rFonts w:ascii="Times New Roman" w:hAnsi="Times New Roman" w:cs="Times New Roman"/>
          <w:sz w:val="24"/>
          <w:szCs w:val="24"/>
        </w:rPr>
      </w:pPr>
      <w:r w:rsidRPr="5FC78A55">
        <w:rPr>
          <w:rFonts w:ascii="Times New Roman" w:hAnsi="Times New Roman" w:eastAsia="Times New Roman" w:cs="Times New Roman"/>
          <w:sz w:val="24"/>
          <w:szCs w:val="24"/>
          <w:lang w:eastAsia="et-EE"/>
        </w:rPr>
        <w:t xml:space="preserve">(3) </w:t>
      </w:r>
      <w:r w:rsidRPr="5FC78A55">
        <w:rPr>
          <w:rFonts w:ascii="Times New Roman" w:hAnsi="Times New Roman" w:cs="Times New Roman"/>
          <w:sz w:val="24"/>
          <w:szCs w:val="24"/>
        </w:rPr>
        <w:t>Raamatukogude Nõukogu on Kultuuriministeeriumi nõuandev kogu, kuhu kuuluvad raamatukogude ja nende asutajate esindajad ning muud raamatukogunduse ja sellega seotud valdkondade asjatundjad.</w:t>
      </w:r>
    </w:p>
    <w:p w:rsidRPr="00F1238D" w:rsidR="00A71CB0" w:rsidP="00F1238D" w:rsidRDefault="00A71CB0" w14:paraId="5FE14D2D" w14:textId="77777777">
      <w:pPr>
        <w:spacing w:after="0" w:line="240" w:lineRule="auto"/>
        <w:contextualSpacing/>
        <w:jc w:val="both"/>
        <w:rPr>
          <w:rFonts w:ascii="Times New Roman" w:hAnsi="Times New Roman" w:cs="Times New Roman"/>
          <w:sz w:val="24"/>
          <w:szCs w:val="24"/>
        </w:rPr>
      </w:pPr>
    </w:p>
    <w:p w:rsidR="0053079D" w:rsidP="00F1238D" w:rsidRDefault="00A71CB0" w14:paraId="338F7F51" w14:textId="39BD35FB">
      <w:pPr>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(4) Raamatukogude Nõukogu teeb ettepanekuid ja annab arvamusi käesoleva seaduse ja raamatukogude tegevust reguleerivate teiste õigusaktidega seotud küsimustes ning arutab raamatukogude arengusuundi ja sihtprogramme.</w:t>
      </w:r>
    </w:p>
    <w:p w:rsidRPr="00F1238D" w:rsidR="00A71CB0" w:rsidP="00F1238D" w:rsidRDefault="00A71CB0" w14:paraId="458F726A" w14:textId="77777777">
      <w:pPr>
        <w:spacing w:after="0" w:line="240" w:lineRule="auto"/>
        <w:contextualSpacing/>
        <w:jc w:val="both"/>
        <w:rPr>
          <w:rFonts w:ascii="Times New Roman" w:hAnsi="Times New Roman" w:cs="Times New Roman"/>
          <w:sz w:val="24"/>
          <w:szCs w:val="24"/>
        </w:rPr>
      </w:pPr>
    </w:p>
    <w:p w:rsidR="0053079D" w:rsidP="00F1238D" w:rsidRDefault="00A71CB0" w14:paraId="23142091" w14:textId="71607A33">
      <w:pPr>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(5) Raamatukogude Nõukogu liikmed nimetab valdkonna eest vastutav minister kolmeks aastaks. Liikmele võib Raamatukogude Nõukogu töös osalemise eest maksta tasu.</w:t>
      </w:r>
    </w:p>
    <w:p w:rsidRPr="00F1238D" w:rsidR="00A71CB0" w:rsidP="00F1238D" w:rsidRDefault="00A71CB0" w14:paraId="4073A9EE" w14:textId="77777777">
      <w:pPr>
        <w:spacing w:after="0" w:line="240" w:lineRule="auto"/>
        <w:contextualSpacing/>
        <w:jc w:val="both"/>
        <w:rPr>
          <w:rFonts w:ascii="Times New Roman" w:hAnsi="Times New Roman" w:cs="Times New Roman"/>
          <w:sz w:val="24"/>
          <w:szCs w:val="24"/>
        </w:rPr>
      </w:pPr>
    </w:p>
    <w:p w:rsidR="0053079D" w:rsidP="00F1238D" w:rsidRDefault="00A71CB0" w14:paraId="563221DB" w14:textId="297A6255">
      <w:pPr>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(6) Raamatukogude Nõukogu töökorra ning liikmele makstava tasu suuruse ja selle maksmise tingimused ja korra kehtestab valdkonna eest vastutav minister käskkirjaga.</w:t>
      </w:r>
    </w:p>
    <w:p w:rsidRPr="00F1238D" w:rsidR="00A71CB0" w:rsidP="00F1238D" w:rsidRDefault="00A71CB0" w14:paraId="7FCEC076" w14:textId="77777777">
      <w:pPr>
        <w:spacing w:after="0" w:line="240" w:lineRule="auto"/>
        <w:contextualSpacing/>
        <w:jc w:val="both"/>
        <w:rPr>
          <w:rFonts w:ascii="Times New Roman" w:hAnsi="Times New Roman" w:cs="Times New Roman"/>
          <w:sz w:val="24"/>
          <w:szCs w:val="24"/>
        </w:rPr>
      </w:pPr>
    </w:p>
    <w:p w:rsidR="0053079D" w:rsidP="00F1238D" w:rsidRDefault="00914AAD" w14:paraId="5C49BDD3" w14:textId="772CAAD6">
      <w:pPr>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b/>
          <w:bCs/>
          <w:sz w:val="24"/>
          <w:szCs w:val="24"/>
        </w:rPr>
        <w:t>§ 1</w:t>
      </w:r>
      <w:r w:rsidRPr="5FC78A55" w:rsidR="00D04416">
        <w:rPr>
          <w:rFonts w:ascii="Times New Roman" w:hAnsi="Times New Roman" w:cs="Times New Roman"/>
          <w:b/>
          <w:bCs/>
          <w:sz w:val="24"/>
          <w:szCs w:val="24"/>
        </w:rPr>
        <w:t>1</w:t>
      </w:r>
      <w:r w:rsidRPr="5FC78A55">
        <w:rPr>
          <w:rFonts w:ascii="Times New Roman" w:hAnsi="Times New Roman" w:cs="Times New Roman"/>
          <w:b/>
          <w:bCs/>
          <w:sz w:val="24"/>
          <w:szCs w:val="24"/>
        </w:rPr>
        <w:t>. Riigi haldusülesannete täitja rahvaraamatukogude valdkonnas</w:t>
      </w:r>
    </w:p>
    <w:p w:rsidRPr="00F1238D" w:rsidR="00914AAD" w:rsidP="00F1238D" w:rsidRDefault="00914AAD" w14:paraId="0438C6A8" w14:textId="77777777">
      <w:pPr>
        <w:spacing w:after="0" w:line="240" w:lineRule="auto"/>
        <w:contextualSpacing/>
        <w:jc w:val="both"/>
        <w:rPr>
          <w:rFonts w:ascii="Times New Roman" w:hAnsi="Times New Roman" w:cs="Times New Roman"/>
          <w:sz w:val="24"/>
          <w:szCs w:val="24"/>
        </w:rPr>
      </w:pPr>
    </w:p>
    <w:p w:rsidR="0053079D" w:rsidP="00F1238D" w:rsidRDefault="000263F5" w14:paraId="14043DBE" w14:textId="6C617C5D">
      <w:pPr>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 xml:space="preserve">Eesti Rahvusraamatukogu täidab rahvaraamatukogude valdkonnas </w:t>
      </w:r>
      <w:r w:rsidRPr="5FC78A55" w:rsidR="00F06C27">
        <w:rPr>
          <w:rFonts w:ascii="Times New Roman" w:hAnsi="Times New Roman" w:cs="Times New Roman"/>
          <w:sz w:val="24"/>
          <w:szCs w:val="24"/>
        </w:rPr>
        <w:t xml:space="preserve">riigi haldusülesandeid kooskõlas </w:t>
      </w:r>
      <w:r w:rsidRPr="5FC78A55">
        <w:rPr>
          <w:rFonts w:ascii="Times New Roman" w:hAnsi="Times New Roman" w:cs="Times New Roman"/>
          <w:sz w:val="24"/>
          <w:szCs w:val="24"/>
        </w:rPr>
        <w:t>Eesti Rahvusraamatukogu seaduse § 4</w:t>
      </w:r>
      <w:r w:rsidRPr="5FC78A55">
        <w:rPr>
          <w:rFonts w:ascii="Times New Roman" w:hAnsi="Times New Roman" w:cs="Times New Roman"/>
          <w:sz w:val="24"/>
          <w:szCs w:val="24"/>
          <w:vertAlign w:val="superscript"/>
        </w:rPr>
        <w:t>1</w:t>
      </w:r>
      <w:r w:rsidRPr="5FC78A55">
        <w:rPr>
          <w:rFonts w:ascii="Times New Roman" w:hAnsi="Times New Roman" w:cs="Times New Roman"/>
          <w:sz w:val="24"/>
          <w:szCs w:val="24"/>
        </w:rPr>
        <w:t xml:space="preserve"> lõike</w:t>
      </w:r>
      <w:r w:rsidRPr="5FC78A55" w:rsidR="00F06C27">
        <w:rPr>
          <w:rFonts w:ascii="Times New Roman" w:hAnsi="Times New Roman" w:cs="Times New Roman"/>
          <w:sz w:val="24"/>
          <w:szCs w:val="24"/>
        </w:rPr>
        <w:t>ga</w:t>
      </w:r>
      <w:r w:rsidRPr="5FC78A55">
        <w:rPr>
          <w:rFonts w:ascii="Times New Roman" w:hAnsi="Times New Roman" w:cs="Times New Roman"/>
          <w:sz w:val="24"/>
          <w:szCs w:val="24"/>
        </w:rPr>
        <w:t xml:space="preserve"> 1.</w:t>
      </w:r>
    </w:p>
    <w:p w:rsidRPr="00F1238D" w:rsidR="000263F5" w:rsidP="00F1238D" w:rsidRDefault="000263F5" w14:paraId="0D5892CC" w14:textId="77777777">
      <w:pPr>
        <w:spacing w:after="0" w:line="240" w:lineRule="auto"/>
        <w:contextualSpacing/>
        <w:jc w:val="both"/>
        <w:rPr>
          <w:rFonts w:ascii="Times New Roman" w:hAnsi="Times New Roman" w:cs="Times New Roman"/>
          <w:sz w:val="24"/>
          <w:szCs w:val="24"/>
        </w:rPr>
      </w:pPr>
    </w:p>
    <w:p w:rsidR="0053079D" w:rsidP="00F1238D" w:rsidRDefault="00877A6D" w14:paraId="01C15FB2" w14:textId="2DB5B0A9">
      <w:pPr>
        <w:spacing w:after="0" w:line="240" w:lineRule="auto"/>
        <w:contextualSpacing/>
        <w:jc w:val="both"/>
        <w:rPr>
          <w:rFonts w:ascii="Times New Roman" w:hAnsi="Times New Roman" w:eastAsia="Times New Roman" w:cs="Times New Roman"/>
          <w:sz w:val="24"/>
          <w:szCs w:val="24"/>
          <w:lang w:eastAsia="et-EE"/>
        </w:rPr>
      </w:pPr>
      <w:r w:rsidRPr="5FC78A55">
        <w:rPr>
          <w:rFonts w:ascii="Times New Roman" w:hAnsi="Times New Roman" w:eastAsia="Times New Roman" w:cs="Times New Roman"/>
          <w:b/>
          <w:bCs/>
          <w:sz w:val="24"/>
          <w:szCs w:val="24"/>
          <w:lang w:eastAsia="et-EE"/>
        </w:rPr>
        <w:t>§ 1</w:t>
      </w:r>
      <w:r w:rsidRPr="5FC78A55" w:rsidR="00D04416">
        <w:rPr>
          <w:rFonts w:ascii="Times New Roman" w:hAnsi="Times New Roman" w:eastAsia="Times New Roman" w:cs="Times New Roman"/>
          <w:b/>
          <w:bCs/>
          <w:sz w:val="24"/>
          <w:szCs w:val="24"/>
          <w:lang w:eastAsia="et-EE"/>
        </w:rPr>
        <w:t>2</w:t>
      </w:r>
      <w:r w:rsidRPr="5FC78A55">
        <w:rPr>
          <w:rFonts w:ascii="Times New Roman" w:hAnsi="Times New Roman" w:eastAsia="Times New Roman" w:cs="Times New Roman"/>
          <w:b/>
          <w:bCs/>
          <w:sz w:val="24"/>
          <w:szCs w:val="24"/>
          <w:lang w:eastAsia="et-EE"/>
        </w:rPr>
        <w:t>. Rahvaraamatukogu vara</w:t>
      </w:r>
    </w:p>
    <w:p w:rsidRPr="00F1238D" w:rsidR="00B66FD5" w:rsidP="00F1238D" w:rsidRDefault="00B66FD5" w14:paraId="5FC8721C" w14:textId="77777777">
      <w:pPr>
        <w:spacing w:after="0" w:line="240" w:lineRule="auto"/>
        <w:contextualSpacing/>
        <w:jc w:val="both"/>
        <w:rPr>
          <w:rFonts w:ascii="Times New Roman" w:hAnsi="Times New Roman" w:eastAsia="Times New Roman" w:cs="Times New Roman"/>
          <w:sz w:val="24"/>
          <w:szCs w:val="24"/>
          <w:lang w:eastAsia="et-EE"/>
        </w:rPr>
      </w:pPr>
    </w:p>
    <w:p w:rsidR="0053079D" w:rsidP="00F1238D" w:rsidRDefault="00CE5121" w14:paraId="7280CF95" w14:textId="27055796">
      <w:pPr>
        <w:spacing w:after="0" w:line="240" w:lineRule="auto"/>
        <w:contextualSpacing/>
        <w:jc w:val="both"/>
        <w:rPr>
          <w:rFonts w:ascii="Times New Roman" w:hAnsi="Times New Roman" w:eastAsia="Times New Roman" w:cs="Times New Roman"/>
          <w:sz w:val="24"/>
          <w:szCs w:val="24"/>
          <w:lang w:eastAsia="et-EE"/>
        </w:rPr>
      </w:pPr>
      <w:r w:rsidRPr="5FC78A55">
        <w:rPr>
          <w:rFonts w:ascii="Times New Roman" w:hAnsi="Times New Roman" w:eastAsia="Times New Roman" w:cs="Times New Roman"/>
          <w:sz w:val="24"/>
          <w:szCs w:val="24"/>
          <w:lang w:eastAsia="et-EE"/>
        </w:rPr>
        <w:t>Rahvaraamatukogu valduses oleva vara valdamine, kasutamine ja käsutamine toimub vastavalt kohaliku omavalitsuse volikogu kehtestatud korrale.</w:t>
      </w:r>
    </w:p>
    <w:p w:rsidRPr="00F1238D" w:rsidR="00CE5121" w:rsidP="00F1238D" w:rsidRDefault="00CE5121" w14:paraId="111C30AA" w14:textId="77777777">
      <w:pPr>
        <w:spacing w:after="0" w:line="240" w:lineRule="auto"/>
        <w:contextualSpacing/>
        <w:jc w:val="both"/>
        <w:rPr>
          <w:rFonts w:ascii="Times New Roman" w:hAnsi="Times New Roman" w:eastAsia="Times New Roman" w:cs="Times New Roman"/>
          <w:sz w:val="24"/>
          <w:szCs w:val="24"/>
          <w:lang w:eastAsia="et-EE"/>
        </w:rPr>
      </w:pPr>
    </w:p>
    <w:p w:rsidR="0053079D" w:rsidP="00F1238D" w:rsidRDefault="00EA0879" w14:paraId="52A86F81" w14:textId="4166AB64">
      <w:pPr>
        <w:spacing w:after="0" w:line="240" w:lineRule="auto"/>
        <w:contextualSpacing/>
        <w:jc w:val="both"/>
        <w:rPr>
          <w:rFonts w:ascii="Times New Roman" w:hAnsi="Times New Roman" w:eastAsia="Times New Roman" w:cs="Times New Roman"/>
          <w:sz w:val="24"/>
          <w:szCs w:val="24"/>
          <w:lang w:eastAsia="et-EE"/>
        </w:rPr>
      </w:pPr>
      <w:r w:rsidRPr="5FC78A55">
        <w:rPr>
          <w:rFonts w:ascii="Times New Roman" w:hAnsi="Times New Roman" w:eastAsia="Times New Roman" w:cs="Times New Roman"/>
          <w:b/>
          <w:bCs/>
          <w:sz w:val="24"/>
          <w:szCs w:val="24"/>
          <w:lang w:eastAsia="et-EE"/>
        </w:rPr>
        <w:t>§ 1</w:t>
      </w:r>
      <w:r w:rsidRPr="5FC78A55" w:rsidR="00D04416">
        <w:rPr>
          <w:rFonts w:ascii="Times New Roman" w:hAnsi="Times New Roman" w:eastAsia="Times New Roman" w:cs="Times New Roman"/>
          <w:b/>
          <w:bCs/>
          <w:sz w:val="24"/>
          <w:szCs w:val="24"/>
          <w:lang w:eastAsia="et-EE"/>
        </w:rPr>
        <w:t>3</w:t>
      </w:r>
      <w:r w:rsidRPr="5FC78A55">
        <w:rPr>
          <w:rFonts w:ascii="Times New Roman" w:hAnsi="Times New Roman" w:eastAsia="Times New Roman" w:cs="Times New Roman"/>
          <w:b/>
          <w:bCs/>
          <w:sz w:val="24"/>
          <w:szCs w:val="24"/>
          <w:lang w:eastAsia="et-EE"/>
        </w:rPr>
        <w:t>. Rahvaraamatukogude valdkonna finantseerimine</w:t>
      </w:r>
    </w:p>
    <w:p w:rsidRPr="00F1238D" w:rsidR="00EA0879" w:rsidP="00F1238D" w:rsidRDefault="00EA0879" w14:paraId="67EBA334" w14:textId="77777777">
      <w:pPr>
        <w:spacing w:after="0" w:line="240" w:lineRule="auto"/>
        <w:contextualSpacing/>
        <w:jc w:val="both"/>
        <w:rPr>
          <w:rFonts w:ascii="Times New Roman" w:hAnsi="Times New Roman" w:eastAsia="Times New Roman" w:cs="Times New Roman"/>
          <w:sz w:val="24"/>
          <w:szCs w:val="24"/>
          <w:lang w:eastAsia="et-EE"/>
        </w:rPr>
      </w:pPr>
    </w:p>
    <w:p w:rsidR="0053079D" w:rsidP="00F1238D" w:rsidRDefault="00C123EB" w14:paraId="22CA99AE" w14:textId="2ECAC70E">
      <w:pPr>
        <w:spacing w:after="0" w:line="240" w:lineRule="auto"/>
        <w:contextualSpacing/>
        <w:jc w:val="both"/>
        <w:rPr>
          <w:rFonts w:ascii="Times New Roman" w:hAnsi="Times New Roman" w:eastAsia="Times New Roman" w:cs="Times New Roman"/>
          <w:sz w:val="24"/>
          <w:szCs w:val="24"/>
          <w:lang w:eastAsia="et-EE"/>
        </w:rPr>
      </w:pPr>
      <w:r w:rsidRPr="5FC78A55">
        <w:rPr>
          <w:rFonts w:ascii="Times New Roman" w:hAnsi="Times New Roman" w:eastAsia="Times New Roman" w:cs="Times New Roman"/>
          <w:sz w:val="24"/>
          <w:szCs w:val="24"/>
          <w:lang w:eastAsia="et-EE"/>
        </w:rPr>
        <w:t>(1) Rahvaraamatukogu finantseeritakse:</w:t>
      </w:r>
    </w:p>
    <w:p w:rsidR="0053079D" w:rsidP="00F1238D" w:rsidRDefault="00C123EB" w14:paraId="51767EAD" w14:textId="291FD289">
      <w:pPr>
        <w:spacing w:after="0" w:line="240" w:lineRule="auto"/>
        <w:contextualSpacing/>
        <w:jc w:val="both"/>
        <w:rPr>
          <w:rFonts w:ascii="Times New Roman" w:hAnsi="Times New Roman" w:eastAsia="Times New Roman" w:cs="Times New Roman"/>
          <w:sz w:val="24"/>
          <w:szCs w:val="24"/>
          <w:lang w:eastAsia="et-EE"/>
        </w:rPr>
      </w:pPr>
      <w:r w:rsidRPr="5FC78A55">
        <w:rPr>
          <w:rFonts w:ascii="Times New Roman" w:hAnsi="Times New Roman" w:eastAsia="Times New Roman" w:cs="Times New Roman"/>
          <w:sz w:val="24"/>
          <w:szCs w:val="24"/>
          <w:lang w:eastAsia="et-EE"/>
        </w:rPr>
        <w:t>1) kohaliku omavalitsuse üksuse eelarvest;</w:t>
      </w:r>
    </w:p>
    <w:p w:rsidR="0053079D" w:rsidP="00F1238D" w:rsidRDefault="00C123EB" w14:paraId="49E6A437" w14:textId="37E738AD">
      <w:pPr>
        <w:spacing w:after="0" w:line="240" w:lineRule="auto"/>
        <w:contextualSpacing/>
        <w:jc w:val="both"/>
        <w:rPr>
          <w:rFonts w:ascii="Times New Roman" w:hAnsi="Times New Roman" w:eastAsia="Times New Roman" w:cs="Times New Roman"/>
          <w:sz w:val="24"/>
          <w:szCs w:val="24"/>
          <w:lang w:eastAsia="et-EE"/>
        </w:rPr>
      </w:pPr>
      <w:r w:rsidRPr="5FC78A55">
        <w:rPr>
          <w:rFonts w:ascii="Times New Roman" w:hAnsi="Times New Roman" w:eastAsia="Times New Roman" w:cs="Times New Roman"/>
          <w:sz w:val="24"/>
          <w:szCs w:val="24"/>
          <w:lang w:eastAsia="et-EE"/>
        </w:rPr>
        <w:t>2) riigieelarvest;</w:t>
      </w:r>
    </w:p>
    <w:p w:rsidR="0053079D" w:rsidP="00F1238D" w:rsidRDefault="00C123EB" w14:paraId="3036A501" w14:textId="1740B66F">
      <w:pPr>
        <w:spacing w:after="0" w:line="240" w:lineRule="auto"/>
        <w:contextualSpacing/>
        <w:jc w:val="both"/>
        <w:rPr>
          <w:rFonts w:ascii="Times New Roman" w:hAnsi="Times New Roman" w:eastAsia="Times New Roman" w:cs="Times New Roman"/>
          <w:sz w:val="24"/>
          <w:szCs w:val="24"/>
          <w:lang w:eastAsia="et-EE"/>
        </w:rPr>
      </w:pPr>
      <w:r w:rsidRPr="5FC78A55">
        <w:rPr>
          <w:rFonts w:ascii="Times New Roman" w:hAnsi="Times New Roman" w:eastAsia="Times New Roman" w:cs="Times New Roman"/>
          <w:sz w:val="24"/>
          <w:szCs w:val="24"/>
          <w:lang w:eastAsia="et-EE"/>
        </w:rPr>
        <w:t>3) annetustest;</w:t>
      </w:r>
    </w:p>
    <w:p w:rsidR="0053079D" w:rsidP="00F1238D" w:rsidRDefault="00C123EB" w14:paraId="3B64D4BB" w14:textId="3C2FDD25">
      <w:pPr>
        <w:spacing w:after="0" w:line="240" w:lineRule="auto"/>
        <w:contextualSpacing/>
        <w:jc w:val="both"/>
        <w:rPr>
          <w:rFonts w:ascii="Times New Roman" w:hAnsi="Times New Roman" w:eastAsia="Times New Roman" w:cs="Times New Roman"/>
          <w:sz w:val="24"/>
          <w:szCs w:val="24"/>
          <w:lang w:eastAsia="et-EE"/>
        </w:rPr>
      </w:pPr>
      <w:r w:rsidRPr="5FC78A55">
        <w:rPr>
          <w:rFonts w:ascii="Times New Roman" w:hAnsi="Times New Roman" w:eastAsia="Times New Roman" w:cs="Times New Roman"/>
          <w:sz w:val="24"/>
          <w:szCs w:val="24"/>
          <w:lang w:eastAsia="et-EE"/>
        </w:rPr>
        <w:t>4) tasulistest teenustest;</w:t>
      </w:r>
    </w:p>
    <w:p w:rsidR="0053079D" w:rsidP="00F1238D" w:rsidRDefault="00C123EB" w14:paraId="2641DAB5" w14:textId="5C3C75EA">
      <w:pPr>
        <w:spacing w:after="0" w:line="240" w:lineRule="auto"/>
        <w:contextualSpacing/>
        <w:jc w:val="both"/>
        <w:rPr>
          <w:rFonts w:ascii="Times New Roman" w:hAnsi="Times New Roman" w:eastAsia="Times New Roman" w:cs="Times New Roman"/>
          <w:sz w:val="24"/>
          <w:szCs w:val="24"/>
          <w:lang w:eastAsia="et-EE"/>
        </w:rPr>
      </w:pPr>
      <w:r w:rsidRPr="5FC78A55">
        <w:rPr>
          <w:rFonts w:ascii="Times New Roman" w:hAnsi="Times New Roman" w:eastAsia="Times New Roman" w:cs="Times New Roman"/>
          <w:sz w:val="24"/>
          <w:szCs w:val="24"/>
          <w:lang w:eastAsia="et-EE"/>
        </w:rPr>
        <w:t>5) laekumistest sihtasutustelt ja sihtkapitalidelt.</w:t>
      </w:r>
    </w:p>
    <w:p w:rsidRPr="00F1238D" w:rsidR="00C123EB" w:rsidP="00F1238D" w:rsidRDefault="00C123EB" w14:paraId="262FBEBD" w14:textId="77777777">
      <w:pPr>
        <w:spacing w:after="0" w:line="240" w:lineRule="auto"/>
        <w:contextualSpacing/>
        <w:jc w:val="both"/>
        <w:rPr>
          <w:rFonts w:ascii="Times New Roman" w:hAnsi="Times New Roman" w:eastAsia="Times New Roman" w:cs="Times New Roman"/>
          <w:sz w:val="24"/>
          <w:szCs w:val="24"/>
          <w:lang w:eastAsia="et-EE"/>
        </w:rPr>
      </w:pPr>
    </w:p>
    <w:p w:rsidRPr="00F1238D" w:rsidR="00C123EB" w:rsidDel="0053079D" w:rsidP="00F1238D" w:rsidRDefault="0032743C" w14:paraId="47702440" w14:textId="370B3659">
      <w:pPr>
        <w:spacing w:after="0" w:line="240" w:lineRule="auto"/>
        <w:contextualSpacing/>
        <w:jc w:val="both"/>
        <w:rPr>
          <w:rFonts w:ascii="Times New Roman" w:hAnsi="Times New Roman" w:eastAsia="Times New Roman" w:cs="Times New Roman"/>
          <w:sz w:val="24"/>
          <w:szCs w:val="24"/>
          <w:lang w:eastAsia="et-EE"/>
        </w:rPr>
      </w:pPr>
      <w:r w:rsidRPr="00F1238D">
        <w:rPr>
          <w:rFonts w:ascii="Times New Roman" w:hAnsi="Times New Roman" w:eastAsia="Times New Roman" w:cs="Times New Roman"/>
          <w:sz w:val="24"/>
          <w:szCs w:val="24"/>
          <w:lang w:eastAsia="et-EE"/>
        </w:rPr>
        <w:t xml:space="preserve">(2) Kohaliku omavalitsuse üksus tagab rahvaraamatukogule </w:t>
      </w:r>
      <w:r w:rsidRPr="00F1238D">
        <w:rPr>
          <w:rStyle w:val="normaltextrun"/>
          <w:rFonts w:ascii="Times New Roman" w:hAnsi="Times New Roman" w:cs="Times New Roman"/>
          <w:color w:val="000000"/>
          <w:sz w:val="24"/>
          <w:szCs w:val="24"/>
          <w:bdr w:val="none" w:color="auto" w:sz="0" w:space="0" w:frame="1"/>
        </w:rPr>
        <w:t>vähemalt</w:t>
      </w:r>
      <w:r w:rsidRPr="00F1238D">
        <w:rPr>
          <w:rFonts w:ascii="Times New Roman" w:hAnsi="Times New Roman" w:eastAsia="Times New Roman" w:cs="Times New Roman"/>
          <w:sz w:val="24"/>
          <w:szCs w:val="24"/>
          <w:lang w:eastAsia="et-EE"/>
        </w:rPr>
        <w:t>:</w:t>
      </w:r>
    </w:p>
    <w:p w:rsidR="0053079D" w:rsidP="00F1238D" w:rsidRDefault="00060BAA" w14:paraId="342B8491" w14:textId="43474600">
      <w:pPr>
        <w:spacing w:after="0" w:line="240" w:lineRule="auto"/>
        <w:contextualSpacing/>
        <w:jc w:val="both"/>
        <w:rPr>
          <w:rFonts w:ascii="Times New Roman" w:hAnsi="Times New Roman" w:eastAsia="Times New Roman" w:cs="Times New Roman"/>
          <w:sz w:val="24"/>
          <w:szCs w:val="24"/>
          <w:lang w:eastAsia="et-EE"/>
        </w:rPr>
      </w:pPr>
      <w:r w:rsidRPr="5FC78A55">
        <w:rPr>
          <w:rFonts w:ascii="Times New Roman" w:hAnsi="Times New Roman" w:eastAsia="Times New Roman" w:cs="Times New Roman"/>
          <w:sz w:val="24"/>
          <w:szCs w:val="24"/>
          <w:lang w:eastAsia="et-EE"/>
        </w:rPr>
        <w:t xml:space="preserve">1) töötajate töötasud, välja arvatud käesoleva paragrahvi lõikes </w:t>
      </w:r>
      <w:r w:rsidRPr="5FC78A55" w:rsidR="00DA6FBA">
        <w:rPr>
          <w:rFonts w:ascii="Times New Roman" w:hAnsi="Times New Roman" w:eastAsia="Times New Roman" w:cs="Times New Roman"/>
          <w:sz w:val="24"/>
          <w:szCs w:val="24"/>
          <w:lang w:eastAsia="et-EE"/>
        </w:rPr>
        <w:t>4</w:t>
      </w:r>
      <w:r w:rsidRPr="5FC78A55">
        <w:rPr>
          <w:rFonts w:ascii="Times New Roman" w:hAnsi="Times New Roman" w:eastAsia="Times New Roman" w:cs="Times New Roman"/>
          <w:sz w:val="24"/>
          <w:szCs w:val="24"/>
          <w:lang w:eastAsia="et-EE"/>
        </w:rPr>
        <w:t xml:space="preserve"> nimetatud töötajate puhul;</w:t>
      </w:r>
    </w:p>
    <w:p w:rsidR="0053079D" w:rsidP="00F1238D" w:rsidRDefault="00060BAA" w14:paraId="048975F0" w14:textId="0F26876E">
      <w:pPr>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2) kogude regulaarse varustatuse väljaannete ja esemetega, lähtu</w:t>
      </w:r>
      <w:r w:rsidRPr="5FC78A55" w:rsidR="00F63A3B">
        <w:rPr>
          <w:rFonts w:ascii="Times New Roman" w:hAnsi="Times New Roman" w:cs="Times New Roman"/>
          <w:sz w:val="24"/>
          <w:szCs w:val="24"/>
        </w:rPr>
        <w:t>des</w:t>
      </w:r>
      <w:r w:rsidRPr="5FC78A55">
        <w:rPr>
          <w:rFonts w:ascii="Times New Roman" w:hAnsi="Times New Roman" w:cs="Times New Roman"/>
          <w:sz w:val="24"/>
          <w:szCs w:val="24"/>
        </w:rPr>
        <w:t xml:space="preserve"> rahvaraamatukogu teeninduspiirkonna elanike arvust ja vajadustest;</w:t>
      </w:r>
    </w:p>
    <w:p w:rsidR="0053079D" w:rsidP="00F1238D" w:rsidRDefault="00060BAA" w14:paraId="287E21B3" w14:textId="26DE9B60">
      <w:pPr>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 xml:space="preserve">3) rahvaraamatukogu ülesannete täitmiseks vajalikud ja kohalikule eripärale vastavad ruumid, sisustuse </w:t>
      </w:r>
      <w:r w:rsidRPr="5FC78A55" w:rsidR="00F63A3B">
        <w:rPr>
          <w:rFonts w:ascii="Times New Roman" w:hAnsi="Times New Roman" w:cs="Times New Roman"/>
          <w:sz w:val="24"/>
          <w:szCs w:val="24"/>
        </w:rPr>
        <w:t>ning</w:t>
      </w:r>
      <w:r w:rsidRPr="5FC78A55">
        <w:rPr>
          <w:rFonts w:ascii="Times New Roman" w:hAnsi="Times New Roman" w:cs="Times New Roman"/>
          <w:sz w:val="24"/>
          <w:szCs w:val="24"/>
        </w:rPr>
        <w:t xml:space="preserve"> majandamiskulud.</w:t>
      </w:r>
    </w:p>
    <w:p w:rsidRPr="00F1238D" w:rsidR="00060BAA" w:rsidP="00F1238D" w:rsidRDefault="00060BAA" w14:paraId="0C0A9502" w14:textId="77777777">
      <w:pPr>
        <w:spacing w:after="0" w:line="240" w:lineRule="auto"/>
        <w:contextualSpacing/>
        <w:jc w:val="both"/>
        <w:rPr>
          <w:rFonts w:ascii="Times New Roman" w:hAnsi="Times New Roman" w:cs="Times New Roman"/>
          <w:sz w:val="24"/>
          <w:szCs w:val="24"/>
        </w:rPr>
      </w:pPr>
    </w:p>
    <w:p w:rsidR="0053079D" w:rsidP="00F1238D" w:rsidRDefault="00060BAA" w14:paraId="09DF9BA2" w14:textId="117A3CCF">
      <w:pPr>
        <w:spacing w:after="0" w:line="240" w:lineRule="auto"/>
        <w:contextualSpacing/>
        <w:jc w:val="both"/>
        <w:rPr>
          <w:rFonts w:ascii="Times New Roman" w:hAnsi="Times New Roman" w:eastAsia="Times New Roman" w:cs="Times New Roman"/>
          <w:sz w:val="24"/>
          <w:szCs w:val="24"/>
          <w:lang w:eastAsia="et-EE"/>
        </w:rPr>
      </w:pPr>
      <w:r w:rsidRPr="00F1238D">
        <w:rPr>
          <w:rFonts w:ascii="Times New Roman" w:hAnsi="Times New Roman" w:eastAsia="Times New Roman" w:cs="Times New Roman"/>
          <w:sz w:val="24"/>
          <w:szCs w:val="24"/>
          <w:lang w:eastAsia="et-EE"/>
        </w:rPr>
        <w:t>(3) Riigieelarvest toetatakse:</w:t>
      </w:r>
    </w:p>
    <w:p w:rsidR="0053079D" w:rsidP="00F1238D" w:rsidRDefault="00060BAA" w14:paraId="626253E4" w14:textId="31FCB9C3">
      <w:pPr>
        <w:spacing w:after="0" w:line="240" w:lineRule="auto"/>
        <w:contextualSpacing/>
        <w:jc w:val="both"/>
        <w:rPr>
          <w:rFonts w:ascii="Times New Roman" w:hAnsi="Times New Roman" w:cs="Times New Roman"/>
          <w:sz w:val="24"/>
          <w:szCs w:val="24"/>
        </w:rPr>
      </w:pPr>
      <w:r w:rsidRPr="00F1238D">
        <w:rPr>
          <w:rFonts w:ascii="Times New Roman" w:hAnsi="Times New Roman" w:cs="Times New Roman"/>
          <w:sz w:val="24"/>
          <w:szCs w:val="24"/>
        </w:rPr>
        <w:t>1) osaliselt rahvaraamatukogudele väljaannete soetamist;</w:t>
      </w:r>
    </w:p>
    <w:p w:rsidRPr="00F1238D" w:rsidR="00060BAA" w:rsidDel="0053079D" w:rsidP="00F1238D" w:rsidRDefault="00060BAA" w14:paraId="18D3662E" w14:textId="15505029">
      <w:pPr>
        <w:spacing w:after="0" w:line="240" w:lineRule="auto"/>
        <w:contextualSpacing/>
        <w:jc w:val="both"/>
        <w:rPr>
          <w:rStyle w:val="normaltextrun"/>
          <w:rFonts w:ascii="Times New Roman" w:hAnsi="Times New Roman" w:cs="Times New Roman"/>
          <w:color w:val="000000"/>
          <w:sz w:val="24"/>
          <w:szCs w:val="24"/>
          <w:bdr w:val="none" w:color="auto" w:sz="0" w:space="0" w:frame="1"/>
        </w:rPr>
      </w:pPr>
      <w:r w:rsidRPr="00F1238D">
        <w:rPr>
          <w:rFonts w:ascii="Times New Roman" w:hAnsi="Times New Roman" w:eastAsia="Times New Roman" w:cs="Times New Roman"/>
          <w:sz w:val="24"/>
          <w:szCs w:val="24"/>
          <w:lang w:eastAsia="et-EE"/>
        </w:rPr>
        <w:t xml:space="preserve">2) </w:t>
      </w:r>
      <w:r w:rsidRPr="00F1238D">
        <w:rPr>
          <w:rStyle w:val="normaltextrun"/>
          <w:rFonts w:ascii="Times New Roman" w:hAnsi="Times New Roman" w:cs="Times New Roman"/>
          <w:color w:val="000000"/>
          <w:sz w:val="24"/>
          <w:szCs w:val="24"/>
          <w:bdr w:val="none" w:color="auto" w:sz="0" w:space="0" w:frame="1"/>
        </w:rPr>
        <w:t>sihtotstarbeliste taotlusvoorude</w:t>
      </w:r>
      <w:r w:rsidRPr="00F1238D">
        <w:rPr>
          <w:rFonts w:ascii="Times New Roman" w:hAnsi="Times New Roman" w:eastAsia="Times New Roman" w:cs="Times New Roman"/>
          <w:sz w:val="24"/>
          <w:szCs w:val="24"/>
          <w:lang w:eastAsia="et-EE"/>
        </w:rPr>
        <w:t xml:space="preserve"> kaudu rahvaraamatukogude arendamist ja koostööd, </w:t>
      </w:r>
      <w:r w:rsidRPr="00F1238D">
        <w:rPr>
          <w:rStyle w:val="normaltextrun"/>
          <w:rFonts w:ascii="Times New Roman" w:hAnsi="Times New Roman" w:cs="Times New Roman"/>
          <w:color w:val="000000"/>
          <w:sz w:val="24"/>
          <w:szCs w:val="24"/>
          <w:bdr w:val="none" w:color="auto" w:sz="0" w:space="0" w:frame="1"/>
        </w:rPr>
        <w:t>raamatukogunduse tutvustamist ja rahvusvahelistumist, raamatukogutöötajate eriala</w:t>
      </w:r>
      <w:r w:rsidRPr="08DD8AFA" w:rsidDel="00060BAA">
        <w:rPr>
          <w:rStyle w:val="normaltextrun"/>
          <w:rFonts w:ascii="Times New Roman" w:hAnsi="Times New Roman" w:cs="Times New Roman"/>
          <w:color w:val="000000" w:themeColor="text1"/>
          <w:sz w:val="24"/>
          <w:szCs w:val="24"/>
        </w:rPr>
        <w:t xml:space="preserve">ste </w:t>
      </w:r>
      <w:r w:rsidRPr="00F1238D">
        <w:rPr>
          <w:rStyle w:val="normaltextrun"/>
          <w:rFonts w:ascii="Times New Roman" w:hAnsi="Times New Roman" w:cs="Times New Roman"/>
          <w:color w:val="000000"/>
          <w:sz w:val="24"/>
          <w:szCs w:val="24"/>
          <w:bdr w:val="none" w:color="auto" w:sz="0" w:space="0" w:frame="1"/>
        </w:rPr>
        <w:t>teadmiste omandamist ja parandamist ning muid rahvaraamatukogu</w:t>
      </w:r>
      <w:r w:rsidRPr="08DD8AFA" w:rsidDel="00060BAA">
        <w:rPr>
          <w:rStyle w:val="normaltextrun"/>
          <w:rFonts w:ascii="Times New Roman" w:hAnsi="Times New Roman" w:cs="Times New Roman"/>
          <w:color w:val="000000" w:themeColor="text1"/>
          <w:sz w:val="24"/>
          <w:szCs w:val="24"/>
        </w:rPr>
        <w:t>de</w:t>
      </w:r>
      <w:r w:rsidRPr="00F1238D">
        <w:rPr>
          <w:rStyle w:val="normaltextrun"/>
          <w:rFonts w:ascii="Times New Roman" w:hAnsi="Times New Roman" w:cs="Times New Roman"/>
          <w:color w:val="000000"/>
          <w:sz w:val="24"/>
          <w:szCs w:val="24"/>
          <w:bdr w:val="none" w:color="auto" w:sz="0" w:space="0" w:frame="1"/>
        </w:rPr>
        <w:t xml:space="preserve"> ajakohasta</w:t>
      </w:r>
      <w:r w:rsidRPr="08DD8AFA" w:rsidDel="00060BAA">
        <w:rPr>
          <w:rStyle w:val="normaltextrun"/>
          <w:rFonts w:ascii="Times New Roman" w:hAnsi="Times New Roman" w:cs="Times New Roman"/>
          <w:color w:val="000000" w:themeColor="text1"/>
          <w:sz w:val="24"/>
          <w:szCs w:val="24"/>
        </w:rPr>
        <w:t>misele</w:t>
      </w:r>
      <w:r w:rsidRPr="00F1238D">
        <w:rPr>
          <w:rStyle w:val="normaltextrun"/>
          <w:rFonts w:ascii="Times New Roman" w:hAnsi="Times New Roman" w:cs="Times New Roman"/>
          <w:color w:val="000000"/>
          <w:sz w:val="24"/>
          <w:szCs w:val="24"/>
          <w:bdr w:val="none" w:color="auto" w:sz="0" w:space="0" w:frame="1"/>
        </w:rPr>
        <w:t>, lugejas- ja külastajaskon</w:t>
      </w:r>
      <w:r w:rsidRPr="08DD8AFA" w:rsidDel="00060BAA">
        <w:rPr>
          <w:rStyle w:val="normaltextrun"/>
          <w:rFonts w:ascii="Times New Roman" w:hAnsi="Times New Roman" w:cs="Times New Roman"/>
          <w:color w:val="000000" w:themeColor="text1"/>
          <w:sz w:val="24"/>
          <w:szCs w:val="24"/>
        </w:rPr>
        <w:t>n</w:t>
      </w:r>
      <w:r w:rsidRPr="00F1238D">
        <w:rPr>
          <w:rStyle w:val="normaltextrun"/>
          <w:rFonts w:ascii="Times New Roman" w:hAnsi="Times New Roman" w:cs="Times New Roman"/>
          <w:color w:val="000000"/>
          <w:sz w:val="24"/>
          <w:szCs w:val="24"/>
          <w:bdr w:val="none" w:color="auto" w:sz="0" w:space="0" w:frame="1"/>
        </w:rPr>
        <w:t>a laienda</w:t>
      </w:r>
      <w:r w:rsidRPr="08DD8AFA" w:rsidDel="00060BAA">
        <w:rPr>
          <w:rStyle w:val="normaltextrun"/>
          <w:rFonts w:ascii="Times New Roman" w:hAnsi="Times New Roman" w:cs="Times New Roman"/>
          <w:color w:val="000000" w:themeColor="text1"/>
          <w:sz w:val="24"/>
          <w:szCs w:val="24"/>
        </w:rPr>
        <w:t>misele</w:t>
      </w:r>
      <w:r w:rsidRPr="00F1238D">
        <w:rPr>
          <w:rStyle w:val="normaltextrun"/>
          <w:rFonts w:ascii="Times New Roman" w:hAnsi="Times New Roman" w:cs="Times New Roman"/>
          <w:color w:val="000000"/>
          <w:sz w:val="24"/>
          <w:szCs w:val="24"/>
          <w:bdr w:val="none" w:color="auto" w:sz="0" w:space="0" w:frame="1"/>
        </w:rPr>
        <w:t xml:space="preserve"> ning rahvaraamatukogu teenuste ligipääsetavus</w:t>
      </w:r>
      <w:r w:rsidRPr="08DD8AFA" w:rsidDel="00060BAA">
        <w:rPr>
          <w:rStyle w:val="normaltextrun"/>
          <w:rFonts w:ascii="Times New Roman" w:hAnsi="Times New Roman" w:cs="Times New Roman"/>
          <w:color w:val="000000" w:themeColor="text1"/>
          <w:sz w:val="24"/>
          <w:szCs w:val="24"/>
        </w:rPr>
        <w:t>ele suunatud tegevusi</w:t>
      </w:r>
      <w:r w:rsidRPr="00F1238D">
        <w:rPr>
          <w:rStyle w:val="normaltextrun"/>
          <w:rFonts w:ascii="Times New Roman" w:hAnsi="Times New Roman" w:cs="Times New Roman"/>
          <w:color w:val="000000"/>
          <w:sz w:val="24"/>
          <w:szCs w:val="24"/>
          <w:bdr w:val="none" w:color="auto" w:sz="0" w:space="0" w:frame="1"/>
        </w:rPr>
        <w:t>.</w:t>
      </w:r>
      <w:r w:rsidRPr="08DD8AFA" w:rsidDel="00060BAA">
        <w:rPr>
          <w:rStyle w:val="normaltextrun"/>
          <w:rFonts w:ascii="Times New Roman" w:hAnsi="Times New Roman" w:cs="Times New Roman"/>
          <w:color w:val="000000" w:themeColor="text1"/>
          <w:sz w:val="24"/>
          <w:szCs w:val="24"/>
        </w:rPr>
        <w:t xml:space="preserve"> </w:t>
      </w:r>
    </w:p>
    <w:p w:rsidRPr="00F1238D" w:rsidR="00060BAA" w:rsidP="5FC78A55" w:rsidRDefault="00060BAA" w14:paraId="4FDA1F0D" w14:textId="48A04C2C">
      <w:pPr>
        <w:spacing w:after="0" w:line="240" w:lineRule="auto"/>
        <w:contextualSpacing/>
        <w:jc w:val="both"/>
        <w:rPr>
          <w:rStyle w:val="normaltextrun"/>
          <w:rFonts w:ascii="Times New Roman" w:hAnsi="Times New Roman" w:cs="Times New Roman"/>
          <w:color w:val="000000"/>
          <w:sz w:val="24"/>
          <w:szCs w:val="24"/>
          <w:bdr w:val="none" w:color="auto" w:sz="0" w:space="0" w:frame="1"/>
        </w:rPr>
      </w:pPr>
    </w:p>
    <w:p w:rsidR="0053079D" w:rsidP="00F1238D" w:rsidRDefault="00DA6FBA" w14:paraId="3B977669" w14:textId="57001F49">
      <w:pPr>
        <w:spacing w:after="0" w:line="240" w:lineRule="auto"/>
        <w:contextualSpacing/>
        <w:jc w:val="both"/>
        <w:rPr>
          <w:rFonts w:ascii="Times New Roman" w:hAnsi="Times New Roman" w:eastAsia="Times New Roman" w:cs="Times New Roman"/>
          <w:sz w:val="24"/>
          <w:szCs w:val="24"/>
          <w:lang w:eastAsia="et-EE"/>
        </w:rPr>
      </w:pPr>
      <w:r w:rsidRPr="5FC78A55">
        <w:rPr>
          <w:rFonts w:ascii="Times New Roman" w:hAnsi="Times New Roman" w:eastAsia="Times New Roman" w:cs="Times New Roman"/>
          <w:sz w:val="24"/>
          <w:szCs w:val="24"/>
          <w:lang w:eastAsia="et-EE"/>
        </w:rPr>
        <w:t xml:space="preserve">(4) </w:t>
      </w:r>
      <w:bookmarkStart w:name="_Hlk193104590" w:id="0"/>
      <w:r w:rsidRPr="5FC78A55">
        <w:rPr>
          <w:rFonts w:ascii="Times New Roman" w:hAnsi="Times New Roman" w:eastAsia="Times New Roman" w:cs="Times New Roman"/>
          <w:sz w:val="24"/>
          <w:szCs w:val="24"/>
          <w:lang w:eastAsia="et-EE"/>
        </w:rPr>
        <w:t>Riikliku kohustusena raamatukoguteeninduse maakondliku koordineerimise ülesandeid täitva rahvaraamatukogu</w:t>
      </w:r>
      <w:bookmarkEnd w:id="0"/>
      <w:r w:rsidRPr="5FC78A55">
        <w:rPr>
          <w:rFonts w:ascii="Times New Roman" w:hAnsi="Times New Roman" w:eastAsia="Times New Roman" w:cs="Times New Roman"/>
          <w:sz w:val="24"/>
          <w:szCs w:val="24"/>
          <w:lang w:eastAsia="et-EE"/>
        </w:rPr>
        <w:t xml:space="preserve"> kahe töötaja töötasud ja ülalpidamiskulud hüvitatakse kohaliku omavalitsuse üksusele riigieelarvest.</w:t>
      </w:r>
    </w:p>
    <w:p w:rsidRPr="00F1238D" w:rsidR="00DA6FBA" w:rsidP="00F1238D" w:rsidRDefault="00DA6FBA" w14:paraId="7F2BB308" w14:textId="77777777">
      <w:pPr>
        <w:spacing w:after="0" w:line="240" w:lineRule="auto"/>
        <w:contextualSpacing/>
        <w:jc w:val="both"/>
        <w:rPr>
          <w:rFonts w:ascii="Times New Roman" w:hAnsi="Times New Roman" w:eastAsia="Times New Roman" w:cs="Times New Roman"/>
          <w:sz w:val="24"/>
          <w:szCs w:val="24"/>
          <w:lang w:eastAsia="et-EE"/>
        </w:rPr>
      </w:pPr>
    </w:p>
    <w:p w:rsidRPr="00F1238D" w:rsidR="00DA6FBA" w:rsidDel="0053079D" w:rsidP="00F1238D" w:rsidRDefault="00534C05" w14:paraId="3CA676FB" w14:textId="74339301">
      <w:pPr>
        <w:spacing w:after="0" w:line="240" w:lineRule="auto"/>
        <w:contextualSpacing/>
        <w:jc w:val="both"/>
        <w:rPr>
          <w:rFonts w:ascii="Times New Roman" w:hAnsi="Times New Roman" w:cs="Times New Roman"/>
          <w:sz w:val="24"/>
          <w:szCs w:val="24"/>
        </w:rPr>
      </w:pPr>
      <w:r w:rsidRPr="00F1238D">
        <w:rPr>
          <w:rFonts w:ascii="Times New Roman" w:hAnsi="Times New Roman" w:cs="Times New Roman"/>
          <w:sz w:val="24"/>
          <w:szCs w:val="24"/>
        </w:rPr>
        <w:t>(</w:t>
      </w:r>
      <w:r w:rsidRPr="00F1238D">
        <w:rPr>
          <w:rStyle w:val="normaltextrun"/>
          <w:rFonts w:ascii="Times New Roman" w:hAnsi="Times New Roman" w:cs="Times New Roman"/>
          <w:color w:val="000000"/>
          <w:sz w:val="24"/>
          <w:szCs w:val="24"/>
          <w:shd w:val="clear" w:color="auto" w:fill="FFFFFF"/>
        </w:rPr>
        <w:t>5</w:t>
      </w:r>
      <w:r w:rsidRPr="00F1238D">
        <w:rPr>
          <w:rFonts w:ascii="Times New Roman" w:hAnsi="Times New Roman" w:cs="Times New Roman"/>
          <w:sz w:val="24"/>
          <w:szCs w:val="24"/>
        </w:rPr>
        <w:t>) Riigieelarvest rahvaraamatukogule või rahvaraamatukogude valdkonnas tegutsevale muule asutusele või isikule toetuse määramise otsustab valdkonna eest vastutav minister.</w:t>
      </w:r>
    </w:p>
    <w:p w:rsidRPr="00F1238D" w:rsidR="00534C05" w:rsidP="00F1238D" w:rsidRDefault="00534C05" w14:paraId="5C8AA857" w14:textId="77777777">
      <w:pPr>
        <w:spacing w:after="0" w:line="240" w:lineRule="auto"/>
        <w:contextualSpacing/>
        <w:jc w:val="both"/>
        <w:rPr>
          <w:rFonts w:ascii="Times New Roman" w:hAnsi="Times New Roman" w:cs="Times New Roman"/>
          <w:sz w:val="24"/>
          <w:szCs w:val="24"/>
        </w:rPr>
      </w:pPr>
    </w:p>
    <w:p w:rsidRPr="00F1238D" w:rsidR="00534C05" w:rsidDel="0053079D" w:rsidP="00F1238D" w:rsidRDefault="00D402E4" w14:paraId="2B1FFA73" w14:textId="320D05ED">
      <w:pPr>
        <w:spacing w:after="0" w:line="240" w:lineRule="auto"/>
        <w:contextualSpacing/>
        <w:jc w:val="both"/>
        <w:rPr>
          <w:rFonts w:ascii="Times New Roman" w:hAnsi="Times New Roman" w:cs="Times New Roman"/>
          <w:sz w:val="24"/>
          <w:szCs w:val="24"/>
        </w:rPr>
      </w:pPr>
      <w:r w:rsidRPr="5FC78A55">
        <w:rPr>
          <w:rFonts w:ascii="Times New Roman" w:hAnsi="Times New Roman" w:eastAsia="Times New Roman" w:cs="Times New Roman"/>
          <w:sz w:val="24"/>
          <w:szCs w:val="24"/>
          <w:lang w:eastAsia="et-EE"/>
        </w:rPr>
        <w:t xml:space="preserve">(6) </w:t>
      </w:r>
      <w:r w:rsidRPr="5FC78A55">
        <w:rPr>
          <w:rFonts w:ascii="Times New Roman" w:hAnsi="Times New Roman" w:cs="Times New Roman"/>
          <w:sz w:val="24"/>
          <w:szCs w:val="24"/>
        </w:rPr>
        <w:t xml:space="preserve">Valdkonna eest vastutav minister võib halduslepingu alusel volitada Eesti Rahvusraamatukogu määrama riigieelarvest rahvaraamatukogule või rahvaraamatukogude valdkonnas tegutsevale muule asutusele või isikule toetust. Halduslepingu sõlmimisel teostab halduslepingu täitmise üle haldusjärelevalvet Kultuuriministeerium. </w:t>
      </w:r>
    </w:p>
    <w:p w:rsidRPr="00F1238D" w:rsidR="00D402E4" w:rsidP="5FC78A55" w:rsidRDefault="00D402E4" w14:paraId="269A4A3D" w14:textId="448EEF56">
      <w:pPr>
        <w:spacing w:after="0" w:line="240" w:lineRule="auto"/>
        <w:contextualSpacing/>
        <w:jc w:val="both"/>
        <w:rPr>
          <w:rFonts w:ascii="Times New Roman" w:hAnsi="Times New Roman" w:cs="Times New Roman"/>
          <w:sz w:val="24"/>
          <w:szCs w:val="24"/>
        </w:rPr>
      </w:pPr>
    </w:p>
    <w:p w:rsidR="0053079D" w:rsidP="00F1238D" w:rsidRDefault="00D402E4" w14:paraId="082B355D" w14:textId="74ED2268">
      <w:pPr>
        <w:spacing w:after="0" w:line="240" w:lineRule="auto"/>
        <w:contextualSpacing/>
        <w:jc w:val="both"/>
        <w:rPr>
          <w:rFonts w:ascii="Times New Roman" w:hAnsi="Times New Roman" w:cs="Times New Roman"/>
          <w:sz w:val="24"/>
          <w:szCs w:val="24"/>
        </w:rPr>
      </w:pPr>
      <w:r w:rsidRPr="5FC78A55">
        <w:rPr>
          <w:rFonts w:ascii="Times New Roman" w:hAnsi="Times New Roman" w:eastAsia="Times New Roman" w:cs="Times New Roman"/>
          <w:sz w:val="24"/>
          <w:szCs w:val="24"/>
          <w:lang w:eastAsia="et-EE"/>
        </w:rPr>
        <w:t xml:space="preserve">(7) </w:t>
      </w:r>
      <w:r w:rsidRPr="5FC78A55">
        <w:rPr>
          <w:rFonts w:ascii="Times New Roman" w:hAnsi="Times New Roman" w:cs="Times New Roman"/>
          <w:sz w:val="24"/>
          <w:szCs w:val="24"/>
        </w:rPr>
        <w:t>Kui käesoleva paragrahvi lõikes 6 nimetatud haldusleping lõpetatakse ühepoolselt või esineb muu põhjus, mis takistab Eesti Rahvusraamatukogul jätkata nimetatud haldusülesande täitmist, korraldab haldusülesande edasise täitmise Kultuuriministeerium.</w:t>
      </w:r>
    </w:p>
    <w:p w:rsidRPr="00F1238D" w:rsidR="00D402E4" w:rsidP="00F1238D" w:rsidRDefault="00D402E4" w14:paraId="7F0EFA1C" w14:textId="77777777">
      <w:pPr>
        <w:spacing w:after="0" w:line="240" w:lineRule="auto"/>
        <w:contextualSpacing/>
        <w:jc w:val="both"/>
        <w:rPr>
          <w:rFonts w:ascii="Times New Roman" w:hAnsi="Times New Roman" w:cs="Times New Roman"/>
          <w:sz w:val="24"/>
          <w:szCs w:val="24"/>
        </w:rPr>
      </w:pPr>
    </w:p>
    <w:p w:rsidR="0053079D" w:rsidP="00F1238D" w:rsidRDefault="00D402E4" w14:paraId="7CAAE7A1" w14:textId="301A659D">
      <w:pPr>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(8) Valdkonna eest vastutav minister kehtestab määrusega:</w:t>
      </w:r>
      <w:bookmarkStart w:name="_Hlk193104519" w:id="1"/>
    </w:p>
    <w:p w:rsidR="0053079D" w:rsidP="00F1238D" w:rsidRDefault="00D402E4" w14:paraId="43850A31" w14:textId="534E76E8">
      <w:pPr>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1) riigieelarvest rahvaraamatukogudele või rahvaraamatukogude valdkonnas tegutsevatele muudele asutustele või isikutele antavate toetuste täpsema liigituse ning toetuse taotlemise, taotleja hindamise ja toetuse määramise tingimused ja korra;</w:t>
      </w:r>
    </w:p>
    <w:bookmarkEnd w:id="1"/>
    <w:p w:rsidR="0053079D" w:rsidP="00F1238D" w:rsidRDefault="00D402E4" w14:paraId="61E4D9A2" w14:textId="5E7A952D">
      <w:pPr>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2) käesoleva paragrahvi lõikes</w:t>
      </w:r>
      <w:r w:rsidRPr="5FC78A55" w:rsidR="23E6CB17">
        <w:rPr>
          <w:rFonts w:ascii="Times New Roman" w:hAnsi="Times New Roman" w:cs="Times New Roman"/>
          <w:sz w:val="24"/>
          <w:szCs w:val="24"/>
        </w:rPr>
        <w:t xml:space="preserve"> </w:t>
      </w:r>
      <w:r w:rsidRPr="5FC78A55">
        <w:rPr>
          <w:rFonts w:ascii="Times New Roman" w:hAnsi="Times New Roman" w:cs="Times New Roman"/>
          <w:sz w:val="24"/>
          <w:szCs w:val="24"/>
        </w:rPr>
        <w:t xml:space="preserve"> 4 nimetatud kulude hüvitamise tingimused ja korra.</w:t>
      </w:r>
    </w:p>
    <w:p w:rsidRPr="00F1238D" w:rsidR="00776704" w:rsidP="00F1238D" w:rsidRDefault="00776704" w14:paraId="0E96995A" w14:textId="77777777">
      <w:pPr>
        <w:spacing w:after="0" w:line="240" w:lineRule="auto"/>
        <w:contextualSpacing/>
        <w:jc w:val="both"/>
        <w:rPr>
          <w:rFonts w:ascii="Times New Roman" w:hAnsi="Times New Roman" w:cs="Times New Roman"/>
          <w:sz w:val="24"/>
          <w:szCs w:val="24"/>
        </w:rPr>
      </w:pPr>
    </w:p>
    <w:p w:rsidR="0053079D" w:rsidP="00F1238D" w:rsidRDefault="00B7496E" w14:paraId="237E01E8" w14:textId="0E0CEB34">
      <w:pPr>
        <w:spacing w:after="0" w:line="240" w:lineRule="auto"/>
        <w:contextualSpacing/>
        <w:jc w:val="center"/>
        <w:rPr>
          <w:rFonts w:ascii="Times New Roman" w:hAnsi="Times New Roman" w:eastAsia="Times New Roman" w:cs="Times New Roman"/>
          <w:b/>
          <w:bCs/>
          <w:sz w:val="24"/>
          <w:szCs w:val="24"/>
          <w:lang w:eastAsia="et-EE"/>
        </w:rPr>
      </w:pPr>
      <w:r w:rsidRPr="5FC78A55">
        <w:rPr>
          <w:rFonts w:ascii="Times New Roman" w:hAnsi="Times New Roman" w:eastAsia="Times New Roman" w:cs="Times New Roman"/>
          <w:b/>
          <w:bCs/>
          <w:sz w:val="24"/>
          <w:szCs w:val="24"/>
          <w:lang w:eastAsia="et-EE"/>
        </w:rPr>
        <w:t>3. peatükk</w:t>
      </w:r>
    </w:p>
    <w:p w:rsidRPr="00F1238D" w:rsidR="00C82C7F" w:rsidP="00F1238D" w:rsidRDefault="00C82C7F" w14:paraId="56D466FF" w14:textId="58630A7F">
      <w:pPr>
        <w:spacing w:after="0" w:line="240" w:lineRule="auto"/>
        <w:contextualSpacing/>
        <w:jc w:val="center"/>
        <w:rPr>
          <w:rFonts w:ascii="Times New Roman" w:hAnsi="Times New Roman" w:eastAsia="Times New Roman" w:cs="Times New Roman"/>
          <w:b/>
          <w:bCs/>
          <w:sz w:val="24"/>
          <w:szCs w:val="24"/>
          <w:lang w:eastAsia="et-EE"/>
        </w:rPr>
      </w:pPr>
      <w:r w:rsidRPr="00F1238D">
        <w:rPr>
          <w:rFonts w:ascii="Times New Roman" w:hAnsi="Times New Roman" w:eastAsia="Times New Roman" w:cs="Times New Roman"/>
          <w:b/>
          <w:bCs/>
          <w:sz w:val="24"/>
          <w:szCs w:val="24"/>
          <w:lang w:eastAsia="et-EE"/>
        </w:rPr>
        <w:t>Rahvaraamatukogu teenuste korraldamise alused</w:t>
      </w:r>
    </w:p>
    <w:p w:rsidRPr="00F1238D" w:rsidR="00B7496E" w:rsidP="00F1238D" w:rsidRDefault="00B7496E" w14:paraId="62947742" w14:textId="77777777">
      <w:pPr>
        <w:spacing w:after="0" w:line="240" w:lineRule="auto"/>
        <w:contextualSpacing/>
        <w:jc w:val="both"/>
        <w:rPr>
          <w:rFonts w:ascii="Times New Roman" w:hAnsi="Times New Roman" w:eastAsia="Times New Roman" w:cs="Times New Roman"/>
          <w:sz w:val="24"/>
          <w:szCs w:val="24"/>
          <w:lang w:eastAsia="et-EE"/>
        </w:rPr>
      </w:pPr>
    </w:p>
    <w:p w:rsidR="0053079D" w:rsidP="00F1238D" w:rsidRDefault="00AF4060" w14:paraId="341BE3E5" w14:textId="7F8B2771">
      <w:pPr>
        <w:spacing w:after="0" w:line="240" w:lineRule="auto"/>
        <w:contextualSpacing/>
        <w:jc w:val="both"/>
        <w:rPr>
          <w:rFonts w:ascii="Times New Roman" w:hAnsi="Times New Roman" w:eastAsia="Times New Roman" w:cs="Times New Roman"/>
          <w:sz w:val="24"/>
          <w:szCs w:val="24"/>
          <w:lang w:eastAsia="et-EE"/>
        </w:rPr>
      </w:pPr>
      <w:r w:rsidRPr="5FC78A55">
        <w:rPr>
          <w:rFonts w:ascii="Times New Roman" w:hAnsi="Times New Roman" w:eastAsia="Times New Roman" w:cs="Times New Roman"/>
          <w:b/>
          <w:bCs/>
          <w:sz w:val="24"/>
          <w:szCs w:val="24"/>
          <w:lang w:eastAsia="et-EE"/>
        </w:rPr>
        <w:t>§ 1</w:t>
      </w:r>
      <w:r w:rsidRPr="5FC78A55" w:rsidR="00D04416">
        <w:rPr>
          <w:rFonts w:ascii="Times New Roman" w:hAnsi="Times New Roman" w:eastAsia="Times New Roman" w:cs="Times New Roman"/>
          <w:b/>
          <w:bCs/>
          <w:sz w:val="24"/>
          <w:szCs w:val="24"/>
          <w:lang w:eastAsia="et-EE"/>
        </w:rPr>
        <w:t>4</w:t>
      </w:r>
      <w:r w:rsidRPr="5FC78A55">
        <w:rPr>
          <w:rFonts w:ascii="Times New Roman" w:hAnsi="Times New Roman" w:eastAsia="Times New Roman" w:cs="Times New Roman"/>
          <w:b/>
          <w:bCs/>
          <w:sz w:val="24"/>
          <w:szCs w:val="24"/>
          <w:lang w:eastAsia="et-EE"/>
        </w:rPr>
        <w:t>. Kogud</w:t>
      </w:r>
    </w:p>
    <w:p w:rsidRPr="00F1238D" w:rsidR="00AF4060" w:rsidP="00F1238D" w:rsidRDefault="00AF4060" w14:paraId="78DB3544" w14:textId="77777777">
      <w:pPr>
        <w:spacing w:after="0" w:line="240" w:lineRule="auto"/>
        <w:contextualSpacing/>
        <w:jc w:val="both"/>
        <w:rPr>
          <w:rFonts w:ascii="Times New Roman" w:hAnsi="Times New Roman" w:eastAsia="Times New Roman" w:cs="Times New Roman"/>
          <w:sz w:val="24"/>
          <w:szCs w:val="24"/>
          <w:lang w:eastAsia="et-EE"/>
        </w:rPr>
      </w:pPr>
    </w:p>
    <w:p w:rsidRPr="00F1238D" w:rsidR="00AF4060" w:rsidDel="0053079D" w:rsidP="00F1238D" w:rsidRDefault="00AF4060" w14:paraId="2D028E07" w14:textId="534024E5">
      <w:pPr>
        <w:spacing w:after="0" w:line="240" w:lineRule="auto"/>
        <w:contextualSpacing/>
        <w:jc w:val="both"/>
        <w:rPr>
          <w:rFonts w:ascii="Times New Roman" w:hAnsi="Times New Roman" w:eastAsia="Times New Roman" w:cs="Times New Roman"/>
          <w:sz w:val="24"/>
          <w:szCs w:val="24"/>
          <w:lang w:eastAsia="et-EE"/>
        </w:rPr>
      </w:pPr>
      <w:r w:rsidRPr="00F1238D">
        <w:rPr>
          <w:rFonts w:ascii="Times New Roman" w:hAnsi="Times New Roman" w:eastAsia="Times New Roman" w:cs="Times New Roman"/>
          <w:sz w:val="24"/>
          <w:szCs w:val="24"/>
          <w:lang w:eastAsia="et-EE"/>
        </w:rPr>
        <w:t xml:space="preserve">(1) Rahvaraamatukogu kogud on koostiselt universaalsed ning </w:t>
      </w:r>
      <w:r w:rsidRPr="00F1238D">
        <w:rPr>
          <w:rStyle w:val="normaltextrun"/>
          <w:rFonts w:ascii="Times New Roman" w:hAnsi="Times New Roman" w:cs="Times New Roman"/>
          <w:color w:val="202020"/>
          <w:sz w:val="24"/>
          <w:szCs w:val="24"/>
          <w:bdr w:val="none" w:color="auto" w:sz="0" w:space="0" w:frame="1"/>
        </w:rPr>
        <w:t xml:space="preserve">aja- ja asjakohased, </w:t>
      </w:r>
      <w:r w:rsidRPr="00F1238D">
        <w:rPr>
          <w:rFonts w:ascii="Times New Roman" w:hAnsi="Times New Roman" w:eastAsia="Times New Roman" w:cs="Times New Roman"/>
          <w:sz w:val="24"/>
          <w:szCs w:val="24"/>
          <w:lang w:eastAsia="et-EE"/>
        </w:rPr>
        <w:t>sisaldades teeninduspiirkonna elanike põhivajadustele vastavaid erinevates keeltes, eri tüüpi ja laadi väljaandeid ning mitmekülgsete teenuste osutamiseks vajalikke esemeid.</w:t>
      </w:r>
    </w:p>
    <w:p w:rsidRPr="00F1238D" w:rsidR="00AF4060" w:rsidP="00F1238D" w:rsidRDefault="00AF4060" w14:paraId="12E9E065" w14:textId="77777777">
      <w:pPr>
        <w:spacing w:after="0" w:line="240" w:lineRule="auto"/>
        <w:contextualSpacing/>
        <w:jc w:val="both"/>
        <w:rPr>
          <w:rFonts w:ascii="Times New Roman" w:hAnsi="Times New Roman" w:eastAsia="Times New Roman" w:cs="Times New Roman"/>
          <w:sz w:val="24"/>
          <w:szCs w:val="24"/>
          <w:lang w:eastAsia="et-EE"/>
        </w:rPr>
      </w:pPr>
    </w:p>
    <w:p w:rsidRPr="00F1238D" w:rsidR="00AF4060" w:rsidDel="0053079D" w:rsidP="00F1238D" w:rsidRDefault="00AF4060" w14:paraId="560F611B" w14:textId="47EC8160">
      <w:pPr>
        <w:spacing w:after="0" w:line="240" w:lineRule="auto"/>
        <w:contextualSpacing/>
        <w:jc w:val="both"/>
        <w:rPr>
          <w:rFonts w:ascii="Times New Roman" w:hAnsi="Times New Roman" w:eastAsia="Times New Roman" w:cs="Times New Roman"/>
          <w:sz w:val="24"/>
          <w:szCs w:val="24"/>
          <w:lang w:eastAsia="et-EE"/>
        </w:rPr>
      </w:pPr>
      <w:r w:rsidRPr="00F1238D">
        <w:rPr>
          <w:rFonts w:ascii="Times New Roman" w:hAnsi="Times New Roman" w:eastAsia="Times New Roman" w:cs="Times New Roman"/>
          <w:sz w:val="24"/>
          <w:szCs w:val="24"/>
          <w:lang w:eastAsia="et-EE"/>
        </w:rPr>
        <w:t xml:space="preserve">(2) Rahvaraamatukogu võib temale mittevajalikke väljaandeid ja esemeid tasuta võõrandada või müüa kohaliku omavalitsuse volikogu kehtestatud </w:t>
      </w:r>
      <w:r w:rsidRPr="00F1238D">
        <w:rPr>
          <w:rStyle w:val="normaltextrun"/>
          <w:rFonts w:ascii="Times New Roman" w:hAnsi="Times New Roman" w:cs="Times New Roman"/>
          <w:color w:val="202020"/>
          <w:sz w:val="24"/>
          <w:szCs w:val="24"/>
          <w:bdr w:val="none" w:color="auto" w:sz="0" w:space="0" w:frame="1"/>
        </w:rPr>
        <w:t>tingimustel ja</w:t>
      </w:r>
      <w:r w:rsidRPr="00F1238D">
        <w:rPr>
          <w:rFonts w:ascii="Times New Roman" w:hAnsi="Times New Roman" w:eastAsia="Times New Roman" w:cs="Times New Roman"/>
          <w:sz w:val="24"/>
          <w:szCs w:val="24"/>
          <w:lang w:eastAsia="et-EE"/>
        </w:rPr>
        <w:t xml:space="preserve"> korras.</w:t>
      </w:r>
    </w:p>
    <w:p w:rsidRPr="00F1238D" w:rsidR="00AF4060" w:rsidP="00F1238D" w:rsidRDefault="00AF4060" w14:paraId="500348C0" w14:textId="77777777">
      <w:pPr>
        <w:spacing w:after="0" w:line="240" w:lineRule="auto"/>
        <w:contextualSpacing/>
        <w:jc w:val="both"/>
        <w:rPr>
          <w:rFonts w:ascii="Times New Roman" w:hAnsi="Times New Roman" w:eastAsia="Times New Roman" w:cs="Times New Roman"/>
          <w:sz w:val="24"/>
          <w:szCs w:val="24"/>
          <w:lang w:eastAsia="et-EE"/>
        </w:rPr>
      </w:pPr>
    </w:p>
    <w:p w:rsidRPr="00F1238D" w:rsidR="00AF4060" w:rsidDel="0053079D" w:rsidP="00F1238D" w:rsidRDefault="00AF4060" w14:paraId="270D3C5A" w14:textId="4798EE28">
      <w:pPr>
        <w:spacing w:after="0" w:line="240" w:lineRule="auto"/>
        <w:contextualSpacing/>
        <w:jc w:val="both"/>
        <w:rPr>
          <w:rStyle w:val="normaltextrun"/>
          <w:rFonts w:ascii="Times New Roman" w:hAnsi="Times New Roman" w:cs="Times New Roman"/>
          <w:color w:val="202020"/>
          <w:sz w:val="24"/>
          <w:szCs w:val="24"/>
          <w:shd w:val="clear" w:color="auto" w:fill="FFFFFF"/>
        </w:rPr>
      </w:pPr>
      <w:r w:rsidRPr="00F1238D">
        <w:rPr>
          <w:rFonts w:ascii="Times New Roman" w:hAnsi="Times New Roman" w:eastAsia="Times New Roman" w:cs="Times New Roman"/>
          <w:sz w:val="24"/>
          <w:szCs w:val="24"/>
          <w:lang w:eastAsia="et-EE"/>
        </w:rPr>
        <w:t>(3) Rahvaraamatukogu</w:t>
      </w:r>
      <w:r w:rsidRPr="00F1238D" w:rsidR="00FB6131">
        <w:rPr>
          <w:rFonts w:ascii="Times New Roman" w:hAnsi="Times New Roman" w:eastAsia="Times New Roman" w:cs="Times New Roman"/>
          <w:sz w:val="24"/>
          <w:szCs w:val="24"/>
          <w:lang w:eastAsia="et-EE"/>
        </w:rPr>
        <w:t xml:space="preserve"> tagab seal</w:t>
      </w:r>
      <w:r w:rsidRPr="00F1238D">
        <w:rPr>
          <w:rFonts w:ascii="Times New Roman" w:hAnsi="Times New Roman" w:eastAsia="Times New Roman" w:cs="Times New Roman"/>
          <w:sz w:val="24"/>
          <w:szCs w:val="24"/>
          <w:lang w:eastAsia="et-EE"/>
        </w:rPr>
        <w:t xml:space="preserve"> asuvate ajaloolise ja suure kultuuriväärtusega väljaannete </w:t>
      </w:r>
      <w:r w:rsidRPr="00F1238D" w:rsidR="00FB6131">
        <w:rPr>
          <w:rFonts w:ascii="Times New Roman" w:hAnsi="Times New Roman" w:eastAsia="Times New Roman" w:cs="Times New Roman"/>
          <w:sz w:val="24"/>
          <w:szCs w:val="24"/>
          <w:lang w:eastAsia="et-EE"/>
        </w:rPr>
        <w:t>säilimise</w:t>
      </w:r>
      <w:r w:rsidRPr="00F1238D">
        <w:rPr>
          <w:rFonts w:ascii="Times New Roman" w:hAnsi="Times New Roman" w:eastAsia="Times New Roman" w:cs="Times New Roman"/>
          <w:sz w:val="24"/>
          <w:szCs w:val="24"/>
          <w:lang w:eastAsia="et-EE"/>
        </w:rPr>
        <w:t xml:space="preserve">. </w:t>
      </w:r>
      <w:r w:rsidRPr="00F1238D">
        <w:rPr>
          <w:rStyle w:val="normaltextrun"/>
          <w:rFonts w:ascii="Times New Roman" w:hAnsi="Times New Roman" w:cs="Times New Roman"/>
          <w:color w:val="202020"/>
          <w:sz w:val="24"/>
          <w:szCs w:val="24"/>
          <w:shd w:val="clear" w:color="auto" w:fill="FFFFFF"/>
        </w:rPr>
        <w:t xml:space="preserve">Kui rahvaraamatukogu soovib väljaannet säilitada oma kogus, </w:t>
      </w:r>
      <w:r w:rsidRPr="00F1238D" w:rsidR="00FB6131">
        <w:rPr>
          <w:rStyle w:val="normaltextrun"/>
          <w:rFonts w:ascii="Times New Roman" w:hAnsi="Times New Roman" w:cs="Times New Roman"/>
          <w:color w:val="202020"/>
          <w:sz w:val="24"/>
          <w:szCs w:val="24"/>
          <w:shd w:val="clear" w:color="auto" w:fill="FFFFFF"/>
        </w:rPr>
        <w:t>kuid</w:t>
      </w:r>
      <w:r w:rsidRPr="00F1238D">
        <w:rPr>
          <w:rStyle w:val="normaltextrun"/>
          <w:rFonts w:ascii="Times New Roman" w:hAnsi="Times New Roman" w:cs="Times New Roman"/>
          <w:color w:val="202020"/>
          <w:sz w:val="24"/>
          <w:szCs w:val="24"/>
          <w:shd w:val="clear" w:color="auto" w:fill="FFFFFF"/>
        </w:rPr>
        <w:t xml:space="preserve"> </w:t>
      </w:r>
      <w:r w:rsidRPr="08DD8AFA" w:rsidR="000C05E4">
        <w:rPr>
          <w:rStyle w:val="normaltextrun"/>
          <w:rFonts w:ascii="Times New Roman" w:hAnsi="Times New Roman" w:cs="Times New Roman"/>
          <w:color w:val="202020"/>
          <w:sz w:val="24"/>
          <w:szCs w:val="24"/>
        </w:rPr>
        <w:t xml:space="preserve">seal </w:t>
      </w:r>
      <w:r w:rsidRPr="00F1238D">
        <w:rPr>
          <w:rStyle w:val="normaltextrun"/>
          <w:rFonts w:ascii="Times New Roman" w:hAnsi="Times New Roman" w:cs="Times New Roman"/>
          <w:color w:val="202020"/>
          <w:sz w:val="24"/>
          <w:szCs w:val="24"/>
          <w:shd w:val="clear" w:color="auto" w:fill="FFFFFF"/>
        </w:rPr>
        <w:t>puuduvad säilitustingimused, antakse väljaanne hoiule ühte väljaannete säilituseksemplari säilitavasse asutusse.</w:t>
      </w:r>
    </w:p>
    <w:p w:rsidRPr="00F1238D" w:rsidR="00AF4060" w:rsidP="00F1238D" w:rsidRDefault="00AF4060" w14:paraId="5330BFA3" w14:textId="77777777">
      <w:pPr>
        <w:spacing w:after="0" w:line="240" w:lineRule="auto"/>
        <w:contextualSpacing/>
        <w:jc w:val="both"/>
        <w:rPr>
          <w:rStyle w:val="normaltextrun"/>
          <w:rFonts w:ascii="Times New Roman" w:hAnsi="Times New Roman" w:cs="Times New Roman"/>
          <w:color w:val="202020"/>
          <w:sz w:val="24"/>
          <w:szCs w:val="24"/>
          <w:shd w:val="clear" w:color="auto" w:fill="FFFFFF"/>
        </w:rPr>
      </w:pPr>
    </w:p>
    <w:p w:rsidRPr="00F1238D" w:rsidR="00AF4060" w:rsidDel="0053079D" w:rsidP="00F1238D" w:rsidRDefault="00AF4060" w14:paraId="41D0FF9E" w14:textId="7543A526">
      <w:pPr>
        <w:spacing w:after="0" w:line="240" w:lineRule="auto"/>
        <w:contextualSpacing/>
        <w:jc w:val="both"/>
        <w:rPr>
          <w:rStyle w:val="normaltextrun"/>
          <w:rFonts w:ascii="Times New Roman" w:hAnsi="Times New Roman" w:cs="Times New Roman"/>
          <w:color w:val="202020"/>
          <w:sz w:val="24"/>
          <w:szCs w:val="24"/>
          <w:bdr w:val="none" w:color="auto" w:sz="0" w:space="0" w:frame="1"/>
        </w:rPr>
      </w:pPr>
      <w:r w:rsidRPr="00F1238D">
        <w:rPr>
          <w:rStyle w:val="normaltextrun"/>
          <w:rFonts w:ascii="Times New Roman" w:hAnsi="Times New Roman" w:cs="Times New Roman"/>
          <w:color w:val="202020"/>
          <w:sz w:val="24"/>
          <w:szCs w:val="24"/>
          <w:bdr w:val="none" w:color="auto" w:sz="0" w:space="0" w:frame="1"/>
        </w:rPr>
        <w:t xml:space="preserve">(4) Rahvaraamatukogu teavitab käesoleva paragrahvi lõikes 3 nimetatud väljaandest Eesti Rahvusraamatukogu, kes </w:t>
      </w:r>
      <w:r w:rsidRPr="08DD8AFA" w:rsidR="00BB782B">
        <w:rPr>
          <w:rStyle w:val="normaltextrun"/>
          <w:rFonts w:ascii="Times New Roman" w:hAnsi="Times New Roman" w:cs="Times New Roman"/>
          <w:color w:val="202020"/>
          <w:sz w:val="24"/>
          <w:szCs w:val="24"/>
        </w:rPr>
        <w:t>vajaduse korral teeb</w:t>
      </w:r>
      <w:r w:rsidRPr="00F1238D">
        <w:rPr>
          <w:rStyle w:val="normaltextrun"/>
          <w:rFonts w:ascii="Times New Roman" w:hAnsi="Times New Roman" w:cs="Times New Roman"/>
          <w:color w:val="202020"/>
          <w:sz w:val="24"/>
          <w:szCs w:val="24"/>
          <w:bdr w:val="none" w:color="auto" w:sz="0" w:space="0" w:frame="1"/>
        </w:rPr>
        <w:t xml:space="preserve"> Eesti Rahvusraamatukogu seaduse § 4 lõike 1 punktis 2 sätestatud väljaande </w:t>
      </w:r>
      <w:proofErr w:type="spellStart"/>
      <w:r w:rsidRPr="00F1238D">
        <w:rPr>
          <w:rStyle w:val="normaltextrun"/>
          <w:rFonts w:ascii="Times New Roman" w:hAnsi="Times New Roman" w:cs="Times New Roman"/>
          <w:color w:val="202020"/>
          <w:sz w:val="24"/>
          <w:szCs w:val="24"/>
          <w:bdr w:val="none" w:color="auto" w:sz="0" w:space="0" w:frame="1"/>
        </w:rPr>
        <w:t>rahvusbibliograafilise</w:t>
      </w:r>
      <w:proofErr w:type="spellEnd"/>
      <w:r w:rsidRPr="00F1238D">
        <w:rPr>
          <w:rStyle w:val="normaltextrun"/>
          <w:rFonts w:ascii="Times New Roman" w:hAnsi="Times New Roman" w:cs="Times New Roman"/>
          <w:color w:val="202020"/>
          <w:sz w:val="24"/>
          <w:szCs w:val="24"/>
          <w:bdr w:val="none" w:color="auto" w:sz="0" w:space="0" w:frame="1"/>
        </w:rPr>
        <w:t xml:space="preserve"> registreerimise.</w:t>
      </w:r>
    </w:p>
    <w:p w:rsidRPr="00F1238D" w:rsidR="00AF4060" w:rsidP="00F1238D" w:rsidRDefault="00AF4060" w14:paraId="794D85B4" w14:textId="77777777">
      <w:pPr>
        <w:spacing w:after="0" w:line="240" w:lineRule="auto"/>
        <w:contextualSpacing/>
        <w:jc w:val="both"/>
        <w:rPr>
          <w:rStyle w:val="normaltextrun"/>
          <w:rFonts w:ascii="Times New Roman" w:hAnsi="Times New Roman" w:cs="Times New Roman"/>
          <w:color w:val="202020"/>
          <w:sz w:val="24"/>
          <w:szCs w:val="24"/>
          <w:bdr w:val="none" w:color="auto" w:sz="0" w:space="0" w:frame="1"/>
        </w:rPr>
      </w:pPr>
    </w:p>
    <w:p w:rsidR="0053079D" w:rsidP="00F1238D" w:rsidRDefault="00AF4060" w14:paraId="09EB2FB6" w14:textId="13236FA1">
      <w:pPr>
        <w:spacing w:after="0" w:line="240" w:lineRule="auto"/>
        <w:contextualSpacing/>
        <w:jc w:val="both"/>
        <w:rPr>
          <w:rFonts w:ascii="Times New Roman" w:hAnsi="Times New Roman" w:eastAsia="Times New Roman" w:cs="Times New Roman"/>
          <w:sz w:val="24"/>
          <w:szCs w:val="24"/>
          <w:lang w:eastAsia="et-EE"/>
        </w:rPr>
      </w:pPr>
      <w:r w:rsidRPr="00F1238D">
        <w:rPr>
          <w:rFonts w:ascii="Times New Roman" w:hAnsi="Times New Roman" w:eastAsia="Times New Roman" w:cs="Times New Roman"/>
          <w:b/>
          <w:bCs/>
          <w:sz w:val="24"/>
          <w:szCs w:val="24"/>
          <w:lang w:eastAsia="et-EE"/>
        </w:rPr>
        <w:t>§ 1</w:t>
      </w:r>
      <w:r w:rsidRPr="00F1238D" w:rsidR="00D04416">
        <w:rPr>
          <w:rFonts w:ascii="Times New Roman" w:hAnsi="Times New Roman" w:eastAsia="Times New Roman" w:cs="Times New Roman"/>
          <w:b/>
          <w:bCs/>
          <w:sz w:val="24"/>
          <w:szCs w:val="24"/>
          <w:lang w:eastAsia="et-EE"/>
        </w:rPr>
        <w:t>5</w:t>
      </w:r>
      <w:r w:rsidRPr="00F1238D">
        <w:rPr>
          <w:rFonts w:ascii="Times New Roman" w:hAnsi="Times New Roman" w:eastAsia="Times New Roman" w:cs="Times New Roman"/>
          <w:b/>
          <w:bCs/>
          <w:sz w:val="24"/>
          <w:szCs w:val="24"/>
          <w:lang w:eastAsia="et-EE"/>
        </w:rPr>
        <w:t>. Lugeja</w:t>
      </w:r>
      <w:r w:rsidRPr="00F1238D" w:rsidR="00C97043">
        <w:rPr>
          <w:rFonts w:ascii="Times New Roman" w:hAnsi="Times New Roman" w:eastAsia="Times New Roman" w:cs="Times New Roman"/>
          <w:b/>
          <w:bCs/>
          <w:sz w:val="24"/>
          <w:szCs w:val="24"/>
          <w:lang w:eastAsia="et-EE"/>
        </w:rPr>
        <w:t xml:space="preserve"> ja</w:t>
      </w:r>
      <w:r w:rsidRPr="00F1238D">
        <w:rPr>
          <w:rFonts w:ascii="Times New Roman" w:hAnsi="Times New Roman" w:eastAsia="Times New Roman" w:cs="Times New Roman"/>
          <w:b/>
          <w:bCs/>
          <w:sz w:val="24"/>
          <w:szCs w:val="24"/>
          <w:lang w:eastAsia="et-EE"/>
        </w:rPr>
        <w:t xml:space="preserve"> </w:t>
      </w:r>
      <w:r w:rsidRPr="00F1238D">
        <w:rPr>
          <w:rStyle w:val="normaltextrun"/>
          <w:rFonts w:ascii="Times New Roman" w:hAnsi="Times New Roman" w:cs="Times New Roman"/>
          <w:b/>
          <w:bCs/>
          <w:color w:val="202020"/>
          <w:sz w:val="24"/>
          <w:szCs w:val="24"/>
          <w:bdr w:val="none" w:color="auto" w:sz="0" w:space="0" w:frame="1"/>
        </w:rPr>
        <w:t>külastaja</w:t>
      </w:r>
    </w:p>
    <w:p w:rsidRPr="00F1238D" w:rsidR="00AF4060" w:rsidP="00F1238D" w:rsidRDefault="00AF4060" w14:paraId="6DD6128C" w14:textId="77777777">
      <w:pPr>
        <w:spacing w:after="0" w:line="240" w:lineRule="auto"/>
        <w:contextualSpacing/>
        <w:jc w:val="both"/>
        <w:rPr>
          <w:rFonts w:ascii="Times New Roman" w:hAnsi="Times New Roman" w:eastAsia="Times New Roman" w:cs="Times New Roman"/>
          <w:sz w:val="24"/>
          <w:szCs w:val="24"/>
          <w:lang w:eastAsia="et-EE"/>
        </w:rPr>
      </w:pPr>
    </w:p>
    <w:p w:rsidR="0053079D" w:rsidP="00F1238D" w:rsidRDefault="007B7E94" w14:paraId="1E920E65" w14:textId="6E5C3267">
      <w:pPr>
        <w:spacing w:after="0" w:line="240" w:lineRule="auto"/>
        <w:contextualSpacing/>
        <w:jc w:val="both"/>
        <w:rPr>
          <w:rFonts w:ascii="Times New Roman" w:hAnsi="Times New Roman" w:eastAsia="Times New Roman" w:cs="Times New Roman"/>
          <w:sz w:val="24"/>
          <w:szCs w:val="24"/>
          <w:lang w:eastAsia="et-EE"/>
        </w:rPr>
      </w:pPr>
      <w:r w:rsidRPr="00F1238D">
        <w:rPr>
          <w:rFonts w:ascii="Times New Roman" w:hAnsi="Times New Roman" w:eastAsia="Times New Roman" w:cs="Times New Roman"/>
          <w:sz w:val="24"/>
          <w:szCs w:val="24"/>
          <w:lang w:eastAsia="et-EE"/>
        </w:rPr>
        <w:t>(</w:t>
      </w:r>
      <w:r w:rsidRPr="00F1238D" w:rsidR="00C97043">
        <w:rPr>
          <w:rFonts w:ascii="Times New Roman" w:hAnsi="Times New Roman" w:eastAsia="Times New Roman" w:cs="Times New Roman"/>
          <w:sz w:val="24"/>
          <w:szCs w:val="24"/>
          <w:lang w:eastAsia="et-EE"/>
        </w:rPr>
        <w:t>1</w:t>
      </w:r>
      <w:r w:rsidRPr="00F1238D">
        <w:rPr>
          <w:rFonts w:ascii="Times New Roman" w:hAnsi="Times New Roman" w:eastAsia="Times New Roman" w:cs="Times New Roman"/>
          <w:sz w:val="24"/>
          <w:szCs w:val="24"/>
          <w:lang w:eastAsia="et-EE"/>
        </w:rPr>
        <w:t>) Lugeja on rahvaraamatukogu teenuste registreeritud kasutaja.</w:t>
      </w:r>
    </w:p>
    <w:p w:rsidRPr="00F1238D" w:rsidR="007B7E94" w:rsidP="00F1238D" w:rsidRDefault="007B7E94" w14:paraId="3F6CC449" w14:textId="77777777">
      <w:pPr>
        <w:spacing w:after="0" w:line="240" w:lineRule="auto"/>
        <w:contextualSpacing/>
        <w:jc w:val="both"/>
        <w:rPr>
          <w:rFonts w:ascii="Times New Roman" w:hAnsi="Times New Roman" w:eastAsia="Times New Roman" w:cs="Times New Roman"/>
          <w:sz w:val="24"/>
          <w:szCs w:val="24"/>
          <w:lang w:eastAsia="et-EE"/>
        </w:rPr>
      </w:pPr>
    </w:p>
    <w:p w:rsidR="0053079D" w:rsidP="00F1238D" w:rsidRDefault="007B7E94" w14:paraId="643EF1C9" w14:textId="2F159EFB">
      <w:pPr>
        <w:spacing w:after="0" w:line="240" w:lineRule="auto"/>
        <w:contextualSpacing/>
        <w:jc w:val="both"/>
        <w:rPr>
          <w:rFonts w:ascii="Times New Roman" w:hAnsi="Times New Roman" w:eastAsia="Times New Roman" w:cs="Times New Roman"/>
          <w:sz w:val="24"/>
          <w:szCs w:val="24"/>
          <w:lang w:eastAsia="et-EE"/>
        </w:rPr>
      </w:pPr>
      <w:r w:rsidRPr="00F1238D">
        <w:rPr>
          <w:rFonts w:ascii="Times New Roman" w:hAnsi="Times New Roman" w:eastAsia="Times New Roman" w:cs="Times New Roman"/>
          <w:sz w:val="24"/>
          <w:szCs w:val="24"/>
          <w:lang w:eastAsia="et-EE"/>
        </w:rPr>
        <w:t>(</w:t>
      </w:r>
      <w:r w:rsidRPr="00F1238D" w:rsidR="00C97043">
        <w:rPr>
          <w:rFonts w:ascii="Times New Roman" w:hAnsi="Times New Roman" w:eastAsia="Times New Roman" w:cs="Times New Roman"/>
          <w:sz w:val="24"/>
          <w:szCs w:val="24"/>
          <w:lang w:eastAsia="et-EE"/>
        </w:rPr>
        <w:t>2</w:t>
      </w:r>
      <w:r w:rsidRPr="00F1238D">
        <w:rPr>
          <w:rFonts w:ascii="Times New Roman" w:hAnsi="Times New Roman" w:eastAsia="Times New Roman" w:cs="Times New Roman"/>
          <w:sz w:val="24"/>
          <w:szCs w:val="24"/>
          <w:lang w:eastAsia="et-EE"/>
        </w:rPr>
        <w:t>) Külastaja on rahvaraamatukogu teenuste registreerimata kasutaja.</w:t>
      </w:r>
    </w:p>
    <w:p w:rsidRPr="00F1238D" w:rsidR="00FC1864" w:rsidP="00F1238D" w:rsidRDefault="00FC1864" w14:paraId="381E8243" w14:textId="77777777">
      <w:pPr>
        <w:spacing w:after="0" w:line="240" w:lineRule="auto"/>
        <w:contextualSpacing/>
        <w:jc w:val="both"/>
        <w:rPr>
          <w:rStyle w:val="normaltextrun"/>
          <w:rFonts w:ascii="Times New Roman" w:hAnsi="Times New Roman" w:cs="Times New Roman"/>
          <w:color w:val="202020"/>
          <w:sz w:val="24"/>
          <w:szCs w:val="24"/>
          <w:shd w:val="clear" w:color="auto" w:fill="FFFFFF"/>
        </w:rPr>
      </w:pPr>
    </w:p>
    <w:p w:rsidRPr="00F1238D" w:rsidR="0084062F" w:rsidP="00F1238D" w:rsidRDefault="0084062F" w14:paraId="7633C028" w14:textId="5D90E1A4">
      <w:pPr>
        <w:spacing w:after="0" w:line="240" w:lineRule="auto"/>
        <w:contextualSpacing/>
        <w:jc w:val="both"/>
        <w:rPr>
          <w:rStyle w:val="normaltextrun"/>
          <w:rFonts w:ascii="Times New Roman" w:hAnsi="Times New Roman" w:cs="Times New Roman"/>
          <w:b/>
          <w:bCs/>
          <w:color w:val="202020"/>
          <w:sz w:val="24"/>
          <w:szCs w:val="24"/>
          <w:shd w:val="clear" w:color="auto" w:fill="FFFFFF"/>
        </w:rPr>
      </w:pPr>
      <w:r w:rsidRPr="00F1238D">
        <w:rPr>
          <w:rStyle w:val="normaltextrun"/>
          <w:rFonts w:ascii="Times New Roman" w:hAnsi="Times New Roman" w:cs="Times New Roman"/>
          <w:b/>
          <w:bCs/>
          <w:color w:val="202020"/>
          <w:sz w:val="24"/>
          <w:szCs w:val="24"/>
          <w:shd w:val="clear" w:color="auto" w:fill="FFFFFF"/>
        </w:rPr>
        <w:t>§ 1</w:t>
      </w:r>
      <w:r w:rsidRPr="00F1238D" w:rsidR="00D04416">
        <w:rPr>
          <w:rStyle w:val="normaltextrun"/>
          <w:rFonts w:ascii="Times New Roman" w:hAnsi="Times New Roman" w:cs="Times New Roman"/>
          <w:b/>
          <w:bCs/>
          <w:color w:val="202020"/>
          <w:sz w:val="24"/>
          <w:szCs w:val="24"/>
          <w:shd w:val="clear" w:color="auto" w:fill="FFFFFF"/>
        </w:rPr>
        <w:t>6</w:t>
      </w:r>
      <w:r w:rsidRPr="00F1238D">
        <w:rPr>
          <w:rStyle w:val="normaltextrun"/>
          <w:rFonts w:ascii="Times New Roman" w:hAnsi="Times New Roman" w:cs="Times New Roman"/>
          <w:b/>
          <w:bCs/>
          <w:color w:val="202020"/>
          <w:sz w:val="24"/>
          <w:szCs w:val="24"/>
          <w:shd w:val="clear" w:color="auto" w:fill="FFFFFF"/>
        </w:rPr>
        <w:t>. Teenindus</w:t>
      </w:r>
    </w:p>
    <w:p w:rsidRPr="00F1238D" w:rsidR="0084062F" w:rsidP="00F1238D" w:rsidRDefault="0084062F" w14:paraId="068C7F64" w14:textId="77777777">
      <w:pPr>
        <w:spacing w:after="0" w:line="240" w:lineRule="auto"/>
        <w:contextualSpacing/>
        <w:jc w:val="both"/>
        <w:rPr>
          <w:rStyle w:val="normaltextrun"/>
          <w:rFonts w:ascii="Times New Roman" w:hAnsi="Times New Roman" w:cs="Times New Roman"/>
          <w:color w:val="202020"/>
          <w:sz w:val="24"/>
          <w:szCs w:val="24"/>
          <w:shd w:val="clear" w:color="auto" w:fill="FFFFFF"/>
        </w:rPr>
      </w:pPr>
    </w:p>
    <w:p w:rsidR="0053079D" w:rsidP="00F1238D" w:rsidRDefault="0084062F" w14:paraId="5DCE9598" w14:textId="4695846B">
      <w:pPr>
        <w:spacing w:after="0" w:line="240" w:lineRule="auto"/>
        <w:contextualSpacing/>
        <w:jc w:val="both"/>
        <w:rPr>
          <w:rFonts w:ascii="Times New Roman" w:hAnsi="Times New Roman" w:eastAsia="Times New Roman" w:cs="Times New Roman"/>
          <w:sz w:val="24"/>
          <w:szCs w:val="24"/>
          <w:lang w:eastAsia="et-EE"/>
        </w:rPr>
      </w:pPr>
      <w:r w:rsidRPr="00F1238D">
        <w:rPr>
          <w:rFonts w:ascii="Times New Roman" w:hAnsi="Times New Roman" w:eastAsia="Times New Roman" w:cs="Times New Roman"/>
          <w:sz w:val="24"/>
          <w:szCs w:val="24"/>
          <w:lang w:eastAsia="et-EE"/>
        </w:rPr>
        <w:t>(1) Rahvaraamatukogu teenuseid võib kasutada igaüks, välja arvatud käesoleva seaduse § 2</w:t>
      </w:r>
      <w:r w:rsidRPr="00F1238D" w:rsidR="0068719A">
        <w:rPr>
          <w:rFonts w:ascii="Times New Roman" w:hAnsi="Times New Roman" w:eastAsia="Times New Roman" w:cs="Times New Roman"/>
          <w:sz w:val="24"/>
          <w:szCs w:val="24"/>
          <w:lang w:eastAsia="et-EE"/>
        </w:rPr>
        <w:t>1</w:t>
      </w:r>
      <w:r w:rsidRPr="00F1238D">
        <w:rPr>
          <w:rFonts w:ascii="Times New Roman" w:hAnsi="Times New Roman" w:eastAsia="Times New Roman" w:cs="Times New Roman"/>
          <w:sz w:val="24"/>
          <w:szCs w:val="24"/>
          <w:lang w:eastAsia="et-EE"/>
        </w:rPr>
        <w:t xml:space="preserve"> </w:t>
      </w:r>
      <w:r w:rsidRPr="00F1238D">
        <w:rPr>
          <w:rStyle w:val="normaltextrun"/>
          <w:rFonts w:ascii="Times New Roman" w:hAnsi="Times New Roman" w:cs="Times New Roman"/>
          <w:color w:val="202020"/>
          <w:sz w:val="24"/>
          <w:szCs w:val="24"/>
          <w:bdr w:val="none" w:color="auto" w:sz="0" w:space="0" w:frame="1"/>
        </w:rPr>
        <w:t>lõigetes 6 ja 7</w:t>
      </w:r>
      <w:r w:rsidRPr="00F1238D">
        <w:rPr>
          <w:rFonts w:ascii="Times New Roman" w:hAnsi="Times New Roman" w:eastAsia="Times New Roman" w:cs="Times New Roman"/>
          <w:sz w:val="24"/>
          <w:szCs w:val="24"/>
          <w:lang w:eastAsia="et-EE"/>
        </w:rPr>
        <w:t xml:space="preserve"> nimetatud juhtudel.</w:t>
      </w:r>
    </w:p>
    <w:p w:rsidRPr="00F1238D" w:rsidR="00E210F7" w:rsidP="00F1238D" w:rsidRDefault="00E210F7" w14:paraId="4F41C209" w14:textId="77777777">
      <w:pPr>
        <w:spacing w:after="0" w:line="240" w:lineRule="auto"/>
        <w:contextualSpacing/>
        <w:jc w:val="both"/>
        <w:rPr>
          <w:rStyle w:val="normaltextrun"/>
          <w:rFonts w:ascii="Times New Roman" w:hAnsi="Times New Roman" w:cs="Times New Roman"/>
          <w:color w:val="202020"/>
          <w:sz w:val="24"/>
          <w:szCs w:val="24"/>
          <w:shd w:val="clear" w:color="auto" w:fill="FFFFFF"/>
        </w:rPr>
      </w:pPr>
    </w:p>
    <w:p w:rsidR="0053079D" w:rsidP="00F1238D" w:rsidRDefault="0084062F" w14:paraId="594DBF6F" w14:textId="0558F4D5">
      <w:pPr>
        <w:spacing w:after="0" w:line="240" w:lineRule="auto"/>
        <w:contextualSpacing/>
        <w:jc w:val="both"/>
        <w:rPr>
          <w:rStyle w:val="normaltextrun"/>
          <w:rFonts w:ascii="Times New Roman" w:hAnsi="Times New Roman" w:cs="Times New Roman"/>
          <w:color w:val="000000"/>
          <w:sz w:val="24"/>
          <w:szCs w:val="24"/>
          <w:shd w:val="clear" w:color="auto" w:fill="FFFFFF"/>
        </w:rPr>
      </w:pPr>
      <w:r w:rsidRPr="00F1238D">
        <w:rPr>
          <w:rStyle w:val="normaltextrun"/>
          <w:rFonts w:ascii="Times New Roman" w:hAnsi="Times New Roman" w:cs="Times New Roman"/>
          <w:color w:val="000000"/>
          <w:sz w:val="24"/>
          <w:szCs w:val="24"/>
          <w:shd w:val="clear" w:color="auto" w:fill="FFFFFF"/>
        </w:rPr>
        <w:t>(2) Rahvaraamatukogu lahtiolekuajad vastavad lugejate ja külastajate vajadustele.</w:t>
      </w:r>
    </w:p>
    <w:p w:rsidRPr="00F1238D" w:rsidR="0084062F" w:rsidP="00F1238D" w:rsidRDefault="0084062F" w14:paraId="372AE4AF" w14:textId="77777777">
      <w:pPr>
        <w:spacing w:after="0" w:line="240" w:lineRule="auto"/>
        <w:contextualSpacing/>
        <w:jc w:val="both"/>
        <w:rPr>
          <w:rStyle w:val="normaltextrun"/>
          <w:rFonts w:ascii="Times New Roman" w:hAnsi="Times New Roman" w:cs="Times New Roman"/>
          <w:color w:val="202020"/>
          <w:sz w:val="24"/>
          <w:szCs w:val="24"/>
          <w:shd w:val="clear" w:color="auto" w:fill="FFFFFF"/>
        </w:rPr>
      </w:pPr>
    </w:p>
    <w:p w:rsidR="0053079D" w:rsidP="00F1238D" w:rsidRDefault="00E210F7" w14:paraId="16B5EFA6" w14:textId="03852C3C">
      <w:pPr>
        <w:spacing w:after="0" w:line="240" w:lineRule="auto"/>
        <w:contextualSpacing/>
        <w:jc w:val="both"/>
        <w:rPr>
          <w:rStyle w:val="normaltextrun"/>
          <w:rFonts w:ascii="Times New Roman" w:hAnsi="Times New Roman" w:cs="Times New Roman"/>
          <w:color w:val="202020"/>
          <w:sz w:val="24"/>
          <w:szCs w:val="24"/>
          <w:bdr w:val="none" w:color="auto" w:sz="0" w:space="0" w:frame="1"/>
        </w:rPr>
      </w:pPr>
      <w:r w:rsidRPr="08DD8AFA">
        <w:rPr>
          <w:rFonts w:ascii="Times New Roman" w:hAnsi="Times New Roman" w:eastAsia="Times New Roman" w:cs="Times New Roman"/>
          <w:sz w:val="24"/>
          <w:szCs w:val="24"/>
          <w:lang w:eastAsia="et-EE"/>
        </w:rPr>
        <w:t>(3) Elanikele, kes tervisliku seisundi tõttu ei ole võimelised raamatukogu külastama, korraldab rahvaraamatukogu nende soovil tasuta koduteeninduse.</w:t>
      </w:r>
    </w:p>
    <w:p w:rsidRPr="00F1238D" w:rsidR="00E210F7" w:rsidP="00F1238D" w:rsidRDefault="00E210F7" w14:paraId="53200542" w14:textId="77777777">
      <w:pPr>
        <w:spacing w:after="0" w:line="240" w:lineRule="auto"/>
        <w:contextualSpacing/>
        <w:jc w:val="both"/>
        <w:rPr>
          <w:rStyle w:val="normaltextrun"/>
          <w:rFonts w:ascii="Times New Roman" w:hAnsi="Times New Roman" w:cs="Times New Roman"/>
          <w:color w:val="202020"/>
          <w:sz w:val="24"/>
          <w:szCs w:val="24"/>
          <w:shd w:val="clear" w:color="auto" w:fill="FFFFFF"/>
        </w:rPr>
      </w:pPr>
    </w:p>
    <w:p w:rsidRPr="00F1238D" w:rsidR="00E210F7" w:rsidDel="0053079D" w:rsidP="00F1238D" w:rsidRDefault="00E210F7" w14:paraId="5CB7837A" w14:textId="32752509">
      <w:pPr>
        <w:spacing w:after="0" w:line="240" w:lineRule="auto"/>
        <w:contextualSpacing/>
        <w:jc w:val="both"/>
        <w:rPr>
          <w:rStyle w:val="normaltextrun"/>
          <w:rFonts w:ascii="Times New Roman" w:hAnsi="Times New Roman" w:cs="Times New Roman"/>
          <w:color w:val="202020"/>
          <w:sz w:val="24"/>
          <w:szCs w:val="24"/>
          <w:shd w:val="clear" w:color="auto" w:fill="FFFFFF"/>
        </w:rPr>
      </w:pPr>
      <w:r w:rsidRPr="00F1238D">
        <w:rPr>
          <w:rStyle w:val="normaltextrun"/>
          <w:rFonts w:ascii="Times New Roman" w:hAnsi="Times New Roman" w:cs="Times New Roman"/>
          <w:color w:val="202020"/>
          <w:sz w:val="24"/>
          <w:szCs w:val="24"/>
          <w:shd w:val="clear" w:color="auto" w:fill="FFFFFF"/>
        </w:rPr>
        <w:t>(4) Rahvaraamatukogu juht võib vahetu olulise või kõrgendatud ohu korral rahvaraamatukogu ruumidele, raamatukogutöötajatele, lugejatele või külastajatele ajutiselt piirata rahvaraamatukogule ligipääsu, kui see on vältimatult vajalik. Ligipääs tuleb taastada viivitamat</w:t>
      </w:r>
      <w:r w:rsidR="00894475">
        <w:rPr>
          <w:rStyle w:val="normaltextrun"/>
          <w:rFonts w:ascii="Times New Roman" w:hAnsi="Times New Roman" w:cs="Times New Roman"/>
          <w:color w:val="202020"/>
          <w:sz w:val="24"/>
          <w:szCs w:val="24"/>
          <w:shd w:val="clear" w:color="auto" w:fill="FFFFFF"/>
        </w:rPr>
        <w:t>a</w:t>
      </w:r>
      <w:r w:rsidRPr="00F1238D">
        <w:rPr>
          <w:rStyle w:val="normaltextrun"/>
          <w:rFonts w:ascii="Times New Roman" w:hAnsi="Times New Roman" w:cs="Times New Roman"/>
          <w:color w:val="202020"/>
          <w:sz w:val="24"/>
          <w:szCs w:val="24"/>
          <w:shd w:val="clear" w:color="auto" w:fill="FFFFFF"/>
        </w:rPr>
        <w:t xml:space="preserve"> pärast ohu või korrarikkumise kõrvaldamist või lõppemist. Rahvaraamatukogule ligipääsu piiramisel tuleb võimaluse</w:t>
      </w:r>
      <w:r w:rsidRPr="00F1238D" w:rsidR="08304A6A">
        <w:rPr>
          <w:rStyle w:val="normaltextrun"/>
          <w:rFonts w:ascii="Times New Roman" w:hAnsi="Times New Roman" w:cs="Times New Roman"/>
          <w:color w:val="202020"/>
          <w:sz w:val="24"/>
          <w:szCs w:val="24"/>
          <w:shd w:val="clear" w:color="auto" w:fill="FFFFFF"/>
        </w:rPr>
        <w:t>l</w:t>
      </w:r>
      <w:r w:rsidRPr="00F1238D">
        <w:rPr>
          <w:rStyle w:val="normaltextrun"/>
          <w:rFonts w:ascii="Times New Roman" w:hAnsi="Times New Roman" w:cs="Times New Roman"/>
          <w:color w:val="202020"/>
          <w:sz w:val="24"/>
          <w:szCs w:val="24"/>
          <w:shd w:val="clear" w:color="auto" w:fill="FFFFFF"/>
        </w:rPr>
        <w:t xml:space="preserve"> säilitada rahvaraamatukogu teenuste osutamine muul viisil.</w:t>
      </w:r>
    </w:p>
    <w:p w:rsidRPr="00F1238D" w:rsidR="00E210F7" w:rsidP="00F1238D" w:rsidRDefault="00E210F7" w14:paraId="5C2B4860" w14:textId="77777777">
      <w:pPr>
        <w:spacing w:after="0" w:line="240" w:lineRule="auto"/>
        <w:contextualSpacing/>
        <w:jc w:val="both"/>
        <w:rPr>
          <w:rStyle w:val="normaltextrun"/>
          <w:rFonts w:ascii="Times New Roman" w:hAnsi="Times New Roman" w:cs="Times New Roman"/>
          <w:color w:val="202020"/>
          <w:sz w:val="24"/>
          <w:szCs w:val="24"/>
          <w:shd w:val="clear" w:color="auto" w:fill="FFFFFF"/>
        </w:rPr>
      </w:pPr>
    </w:p>
    <w:p w:rsidRPr="00F1238D" w:rsidR="00C97043" w:rsidP="00F1238D" w:rsidRDefault="00C97043" w14:paraId="1B7F2559" w14:textId="55BAAEC3">
      <w:pPr>
        <w:spacing w:after="0" w:line="240" w:lineRule="auto"/>
        <w:contextualSpacing/>
        <w:jc w:val="both"/>
        <w:rPr>
          <w:rFonts w:ascii="Times New Roman" w:hAnsi="Times New Roman" w:eastAsia="Times New Roman" w:cs="Times New Roman"/>
          <w:b/>
          <w:bCs/>
          <w:sz w:val="24"/>
          <w:szCs w:val="24"/>
          <w:lang w:eastAsia="et-EE"/>
        </w:rPr>
      </w:pPr>
      <w:r w:rsidRPr="00F1238D">
        <w:rPr>
          <w:rFonts w:ascii="Times New Roman" w:hAnsi="Times New Roman" w:eastAsia="Times New Roman" w:cs="Times New Roman"/>
          <w:b/>
          <w:bCs/>
          <w:sz w:val="24"/>
          <w:szCs w:val="24"/>
          <w:lang w:eastAsia="et-EE"/>
        </w:rPr>
        <w:t>§ 1</w:t>
      </w:r>
      <w:r w:rsidRPr="00F1238D" w:rsidR="00D04416">
        <w:rPr>
          <w:rFonts w:ascii="Times New Roman" w:hAnsi="Times New Roman" w:eastAsia="Times New Roman" w:cs="Times New Roman"/>
          <w:b/>
          <w:bCs/>
          <w:sz w:val="24"/>
          <w:szCs w:val="24"/>
          <w:lang w:eastAsia="et-EE"/>
        </w:rPr>
        <w:t>7</w:t>
      </w:r>
      <w:r w:rsidRPr="00F1238D">
        <w:rPr>
          <w:rFonts w:ascii="Times New Roman" w:hAnsi="Times New Roman" w:eastAsia="Times New Roman" w:cs="Times New Roman"/>
          <w:b/>
          <w:bCs/>
          <w:sz w:val="24"/>
          <w:szCs w:val="24"/>
          <w:lang w:eastAsia="et-EE"/>
        </w:rPr>
        <w:t>. Teenused</w:t>
      </w:r>
    </w:p>
    <w:p w:rsidRPr="00F1238D" w:rsidR="00C97043" w:rsidP="00F1238D" w:rsidRDefault="00C97043" w14:paraId="76404273" w14:textId="77777777">
      <w:pPr>
        <w:spacing w:after="0" w:line="240" w:lineRule="auto"/>
        <w:contextualSpacing/>
        <w:jc w:val="both"/>
        <w:rPr>
          <w:rStyle w:val="normaltextrun"/>
          <w:rFonts w:ascii="Times New Roman" w:hAnsi="Times New Roman" w:cs="Times New Roman"/>
          <w:color w:val="000000"/>
          <w:sz w:val="24"/>
          <w:szCs w:val="24"/>
          <w:shd w:val="clear" w:color="auto" w:fill="FFFFFF"/>
        </w:rPr>
      </w:pPr>
    </w:p>
    <w:p w:rsidR="0053079D" w:rsidP="00F1238D" w:rsidRDefault="00C97043" w14:paraId="073BC6CD" w14:textId="04BCB0FD">
      <w:pPr>
        <w:spacing w:after="0" w:line="240" w:lineRule="auto"/>
        <w:contextualSpacing/>
        <w:jc w:val="both"/>
        <w:rPr>
          <w:rFonts w:ascii="Times New Roman" w:hAnsi="Times New Roman" w:eastAsia="Times New Roman" w:cs="Times New Roman"/>
          <w:sz w:val="24"/>
          <w:szCs w:val="24"/>
          <w:lang w:eastAsia="et-EE"/>
        </w:rPr>
      </w:pPr>
      <w:r w:rsidRPr="5FC78A55">
        <w:rPr>
          <w:rFonts w:ascii="Times New Roman" w:hAnsi="Times New Roman" w:cs="Times New Roman"/>
          <w:sz w:val="24"/>
          <w:szCs w:val="24"/>
        </w:rPr>
        <w:t>(</w:t>
      </w:r>
      <w:r w:rsidRPr="5FC78A55" w:rsidR="00E210F7">
        <w:rPr>
          <w:rFonts w:ascii="Times New Roman" w:hAnsi="Times New Roman" w:cs="Times New Roman"/>
          <w:sz w:val="24"/>
          <w:szCs w:val="24"/>
        </w:rPr>
        <w:t>1</w:t>
      </w:r>
      <w:r w:rsidRPr="5FC78A55">
        <w:rPr>
          <w:rFonts w:ascii="Times New Roman" w:hAnsi="Times New Roman" w:cs="Times New Roman"/>
          <w:sz w:val="24"/>
          <w:szCs w:val="24"/>
        </w:rPr>
        <w:t xml:space="preserve">) </w:t>
      </w:r>
      <w:r w:rsidRPr="5FC78A55">
        <w:rPr>
          <w:rFonts w:ascii="Times New Roman" w:hAnsi="Times New Roman" w:eastAsia="Times New Roman" w:cs="Times New Roman"/>
          <w:sz w:val="24"/>
          <w:szCs w:val="24"/>
          <w:lang w:eastAsia="et-EE"/>
        </w:rPr>
        <w:t xml:space="preserve">Väljaannete ja esemete kohapeal kasutamine ja </w:t>
      </w:r>
      <w:proofErr w:type="spellStart"/>
      <w:r w:rsidRPr="5FC78A55">
        <w:rPr>
          <w:rFonts w:ascii="Times New Roman" w:hAnsi="Times New Roman" w:eastAsia="Times New Roman" w:cs="Times New Roman"/>
          <w:sz w:val="24"/>
          <w:szCs w:val="24"/>
          <w:lang w:eastAsia="et-EE"/>
        </w:rPr>
        <w:t>kojulaenutus</w:t>
      </w:r>
      <w:proofErr w:type="spellEnd"/>
      <w:r w:rsidRPr="5FC78A55">
        <w:rPr>
          <w:rFonts w:ascii="Times New Roman" w:hAnsi="Times New Roman" w:eastAsia="Times New Roman" w:cs="Times New Roman"/>
          <w:sz w:val="24"/>
          <w:szCs w:val="24"/>
          <w:lang w:eastAsia="et-EE"/>
        </w:rPr>
        <w:t xml:space="preserve"> ning avalikule teabele </w:t>
      </w:r>
      <w:r w:rsidRPr="5FC78A55">
        <w:rPr>
          <w:rStyle w:val="normaltextrun"/>
          <w:rFonts w:ascii="Times New Roman" w:hAnsi="Times New Roman" w:cs="Times New Roman"/>
          <w:color w:val="000000" w:themeColor="text1"/>
          <w:sz w:val="24"/>
          <w:szCs w:val="24"/>
        </w:rPr>
        <w:t>ja elektroonilistele avalikele teenustele</w:t>
      </w:r>
      <w:r w:rsidRPr="5FC78A55">
        <w:rPr>
          <w:rFonts w:ascii="Times New Roman" w:hAnsi="Times New Roman" w:eastAsia="Times New Roman" w:cs="Times New Roman"/>
          <w:sz w:val="24"/>
          <w:szCs w:val="24"/>
          <w:lang w:eastAsia="et-EE"/>
        </w:rPr>
        <w:t xml:space="preserve"> üldkasutatava andmesidevõrgu kaudu juurdepääs on rahvaraamatukogus tasuta. Muud rahvaraamatukogu teenused võivad olla tasulised. Tasuliste teenuste loetelu kehtestab kohaliku omavalitsuse üksus.</w:t>
      </w:r>
    </w:p>
    <w:p w:rsidRPr="00F1238D" w:rsidR="00C97043" w:rsidP="00F1238D" w:rsidRDefault="00C97043" w14:paraId="78C1B411" w14:textId="77777777">
      <w:pPr>
        <w:spacing w:after="0" w:line="240" w:lineRule="auto"/>
        <w:contextualSpacing/>
        <w:jc w:val="both"/>
        <w:rPr>
          <w:rFonts w:ascii="Times New Roman" w:hAnsi="Times New Roman" w:eastAsia="Times New Roman" w:cs="Times New Roman"/>
          <w:sz w:val="24"/>
          <w:szCs w:val="24"/>
          <w:lang w:eastAsia="et-EE"/>
        </w:rPr>
      </w:pPr>
    </w:p>
    <w:p w:rsidR="0053079D" w:rsidP="00F1238D" w:rsidRDefault="00C97043" w14:paraId="1B465408" w14:textId="135CF059">
      <w:pPr>
        <w:spacing w:after="0" w:line="240" w:lineRule="auto"/>
        <w:contextualSpacing/>
        <w:jc w:val="both"/>
        <w:rPr>
          <w:rStyle w:val="normaltextrun"/>
          <w:rFonts w:ascii="Times New Roman" w:hAnsi="Times New Roman" w:cs="Times New Roman"/>
          <w:color w:val="000000"/>
          <w:sz w:val="24"/>
          <w:szCs w:val="24"/>
        </w:rPr>
      </w:pPr>
      <w:r w:rsidRPr="5FC78A55">
        <w:rPr>
          <w:rStyle w:val="normaltextrun"/>
          <w:rFonts w:ascii="Times New Roman" w:hAnsi="Times New Roman" w:cs="Times New Roman"/>
          <w:color w:val="202020"/>
          <w:sz w:val="24"/>
          <w:szCs w:val="24"/>
        </w:rPr>
        <w:t>(</w:t>
      </w:r>
      <w:r w:rsidRPr="5FC78A55" w:rsidR="00E210F7">
        <w:rPr>
          <w:rStyle w:val="normaltextrun"/>
          <w:rFonts w:ascii="Times New Roman" w:hAnsi="Times New Roman" w:cs="Times New Roman"/>
          <w:color w:val="202020"/>
          <w:sz w:val="24"/>
          <w:szCs w:val="24"/>
        </w:rPr>
        <w:t>2</w:t>
      </w:r>
      <w:r w:rsidRPr="5FC78A55">
        <w:rPr>
          <w:rStyle w:val="normaltextrun"/>
          <w:rFonts w:ascii="Times New Roman" w:hAnsi="Times New Roman" w:cs="Times New Roman"/>
          <w:color w:val="202020"/>
          <w:sz w:val="24"/>
          <w:szCs w:val="24"/>
        </w:rPr>
        <w:t xml:space="preserve">) Avaliku teabe seaduse alusel üldkasutatava andmesidevõrgu kaudu avalikustatud teabega tutvumiseks ja elektroonilistele avalikele teenustele juurdepääsuks võimaldatakse soovijal kasutada arvutit. Raamatukogutöötaja juhendab isikuid riigi- ja </w:t>
      </w:r>
      <w:r w:rsidRPr="5FC78A55">
        <w:rPr>
          <w:rStyle w:val="normaltextrun"/>
          <w:rFonts w:ascii="Times New Roman" w:hAnsi="Times New Roman" w:cs="Times New Roman"/>
          <w:color w:val="000000" w:themeColor="text1"/>
          <w:sz w:val="24"/>
          <w:szCs w:val="24"/>
        </w:rPr>
        <w:t>kohaliku omavalitsuse asutuste veebilehtedele ning elektroonilistele avalikele teenustele juurdepääsu saamiseks. Juhendamiskohustus ei hõlma isiku asemel teenuste sisulist kasutamist.</w:t>
      </w:r>
    </w:p>
    <w:p w:rsidRPr="00F1238D" w:rsidR="00C97043" w:rsidP="00F1238D" w:rsidRDefault="00C97043" w14:paraId="5A41C50E" w14:textId="77777777">
      <w:pPr>
        <w:spacing w:after="0" w:line="240" w:lineRule="auto"/>
        <w:contextualSpacing/>
        <w:jc w:val="both"/>
        <w:rPr>
          <w:rStyle w:val="normaltextrun"/>
          <w:rFonts w:ascii="Times New Roman" w:hAnsi="Times New Roman" w:cs="Times New Roman"/>
          <w:color w:val="000000"/>
          <w:sz w:val="24"/>
          <w:szCs w:val="24"/>
        </w:rPr>
      </w:pPr>
    </w:p>
    <w:p w:rsidR="0053079D" w:rsidP="00F1238D" w:rsidRDefault="00C97043" w14:paraId="74127B2A" w14:textId="57EAE5ED">
      <w:pPr>
        <w:spacing w:after="0" w:line="240" w:lineRule="auto"/>
        <w:contextualSpacing/>
        <w:jc w:val="both"/>
        <w:rPr>
          <w:rFonts w:ascii="Times New Roman" w:hAnsi="Times New Roman" w:eastAsia="Times New Roman" w:cs="Times New Roman"/>
          <w:sz w:val="24"/>
          <w:szCs w:val="24"/>
          <w:lang w:eastAsia="et-EE"/>
        </w:rPr>
      </w:pPr>
      <w:r w:rsidRPr="5FC78A55">
        <w:rPr>
          <w:rFonts w:ascii="Times New Roman" w:hAnsi="Times New Roman" w:eastAsia="Times New Roman" w:cs="Times New Roman"/>
          <w:sz w:val="24"/>
          <w:szCs w:val="24"/>
          <w:lang w:eastAsia="et-EE"/>
        </w:rPr>
        <w:t>(</w:t>
      </w:r>
      <w:r w:rsidRPr="5FC78A55" w:rsidR="00E210F7">
        <w:rPr>
          <w:rFonts w:ascii="Times New Roman" w:hAnsi="Times New Roman" w:eastAsia="Times New Roman" w:cs="Times New Roman"/>
          <w:sz w:val="24"/>
          <w:szCs w:val="24"/>
          <w:lang w:eastAsia="et-EE"/>
        </w:rPr>
        <w:t>3</w:t>
      </w:r>
      <w:r w:rsidRPr="5FC78A55">
        <w:rPr>
          <w:rFonts w:ascii="Times New Roman" w:hAnsi="Times New Roman" w:eastAsia="Times New Roman" w:cs="Times New Roman"/>
          <w:sz w:val="24"/>
          <w:szCs w:val="24"/>
          <w:lang w:eastAsia="et-EE"/>
        </w:rPr>
        <w:t>) Digitaalne väljaanne, väljaande digitaalne kujutis ning digitaalset väljaannet, väljaande digitaalset kujutist ja väljaannet kirjeldavad andmed, mille autoriõigused või autoriõigusega kaasnevad õigused kuuluvad seaduse või tehingu alusel rahvaraamatukogule, on taaskasutatavad avaliku teabe seaduses sätestatud tingimustel ja korras, arvestades käesoleva seaduse ja autoriõiguse seadusega ettenähtud erisusi.</w:t>
      </w:r>
    </w:p>
    <w:p w:rsidRPr="00F1238D" w:rsidR="00C97043" w:rsidP="00F1238D" w:rsidRDefault="00C97043" w14:paraId="0E4B9086" w14:textId="77777777">
      <w:pPr>
        <w:spacing w:after="0" w:line="240" w:lineRule="auto"/>
        <w:contextualSpacing/>
        <w:jc w:val="both"/>
        <w:rPr>
          <w:rFonts w:ascii="Times New Roman" w:hAnsi="Times New Roman" w:eastAsia="Times New Roman" w:cs="Times New Roman"/>
          <w:sz w:val="24"/>
          <w:szCs w:val="24"/>
          <w:lang w:eastAsia="et-EE"/>
        </w:rPr>
      </w:pPr>
    </w:p>
    <w:p w:rsidR="0053079D" w:rsidP="00F1238D" w:rsidRDefault="00C97043" w14:paraId="040BE64F" w14:textId="632A939D">
      <w:pPr>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w:t>
      </w:r>
      <w:r w:rsidRPr="5FC78A55" w:rsidR="00E210F7">
        <w:rPr>
          <w:rFonts w:ascii="Times New Roman" w:hAnsi="Times New Roman" w:cs="Times New Roman"/>
          <w:sz w:val="24"/>
          <w:szCs w:val="24"/>
        </w:rPr>
        <w:t>4</w:t>
      </w:r>
      <w:r w:rsidRPr="5FC78A55">
        <w:rPr>
          <w:rFonts w:ascii="Times New Roman" w:hAnsi="Times New Roman" w:cs="Times New Roman"/>
          <w:sz w:val="24"/>
          <w:szCs w:val="24"/>
        </w:rPr>
        <w:t xml:space="preserve">) Rahvaraamatukogu kogudes puuduvad väljaanded tellitakse lugeja soovil teistest raamatukogudest. Lugejalt võib nõuda </w:t>
      </w:r>
      <w:proofErr w:type="spellStart"/>
      <w:r w:rsidRPr="5FC78A55">
        <w:rPr>
          <w:rFonts w:ascii="Times New Roman" w:hAnsi="Times New Roman" w:cs="Times New Roman"/>
          <w:sz w:val="24"/>
          <w:szCs w:val="24"/>
        </w:rPr>
        <w:t>raamatukogudevahelise</w:t>
      </w:r>
      <w:proofErr w:type="spellEnd"/>
      <w:r w:rsidRPr="5FC78A55">
        <w:rPr>
          <w:rFonts w:ascii="Times New Roman" w:hAnsi="Times New Roman" w:cs="Times New Roman"/>
          <w:sz w:val="24"/>
          <w:szCs w:val="24"/>
        </w:rPr>
        <w:t xml:space="preserve"> laenutuse kulude katmist. Väljaannete tellimine haruraamatukogust on tasuta.</w:t>
      </w:r>
    </w:p>
    <w:p w:rsidRPr="00F1238D" w:rsidR="00C97043" w:rsidP="00F1238D" w:rsidRDefault="00C97043" w14:paraId="46E7E159" w14:textId="77777777">
      <w:pPr>
        <w:spacing w:after="0" w:line="240" w:lineRule="auto"/>
        <w:contextualSpacing/>
        <w:jc w:val="both"/>
        <w:rPr>
          <w:rFonts w:ascii="Times New Roman" w:hAnsi="Times New Roman" w:cs="Times New Roman"/>
          <w:sz w:val="24"/>
          <w:szCs w:val="24"/>
        </w:rPr>
      </w:pPr>
    </w:p>
    <w:p w:rsidRPr="00F1238D" w:rsidR="00C97043" w:rsidDel="0053079D" w:rsidP="00F1238D" w:rsidRDefault="00C97043" w14:paraId="578F157A" w14:textId="7F2928F9">
      <w:pPr>
        <w:spacing w:after="0" w:line="240" w:lineRule="auto"/>
        <w:contextualSpacing/>
        <w:jc w:val="both"/>
        <w:rPr>
          <w:rStyle w:val="normaltextrun"/>
          <w:rFonts w:ascii="Times New Roman" w:hAnsi="Times New Roman" w:cs="Times New Roman"/>
          <w:color w:val="202020"/>
          <w:sz w:val="24"/>
          <w:szCs w:val="24"/>
          <w:shd w:val="clear" w:color="auto" w:fill="FFFFFF"/>
        </w:rPr>
      </w:pPr>
      <w:r w:rsidRPr="00F1238D">
        <w:rPr>
          <w:rStyle w:val="normaltextrun"/>
          <w:rFonts w:ascii="Times New Roman" w:hAnsi="Times New Roman" w:cs="Times New Roman"/>
          <w:color w:val="202020"/>
          <w:sz w:val="24"/>
          <w:szCs w:val="24"/>
          <w:shd w:val="clear" w:color="auto" w:fill="FFFFFF"/>
        </w:rPr>
        <w:t>(</w:t>
      </w:r>
      <w:r w:rsidRPr="00F1238D" w:rsidR="00E210F7">
        <w:rPr>
          <w:rStyle w:val="normaltextrun"/>
          <w:rFonts w:ascii="Times New Roman" w:hAnsi="Times New Roman" w:cs="Times New Roman"/>
          <w:color w:val="202020"/>
          <w:sz w:val="24"/>
          <w:szCs w:val="24"/>
          <w:shd w:val="clear" w:color="auto" w:fill="FFFFFF"/>
        </w:rPr>
        <w:t>5</w:t>
      </w:r>
      <w:r w:rsidRPr="00F1238D">
        <w:rPr>
          <w:rStyle w:val="normaltextrun"/>
          <w:rFonts w:ascii="Times New Roman" w:hAnsi="Times New Roman" w:cs="Times New Roman"/>
          <w:color w:val="202020"/>
          <w:sz w:val="24"/>
          <w:szCs w:val="24"/>
          <w:shd w:val="clear" w:color="auto" w:fill="FFFFFF"/>
        </w:rPr>
        <w:t xml:space="preserve">) Lugejalt võib nõuda väljaande või eseme </w:t>
      </w:r>
      <w:proofErr w:type="spellStart"/>
      <w:r w:rsidRPr="00F1238D">
        <w:rPr>
          <w:rStyle w:val="normaltextrun"/>
          <w:rFonts w:ascii="Times New Roman" w:hAnsi="Times New Roman" w:cs="Times New Roman"/>
          <w:color w:val="202020"/>
          <w:sz w:val="24"/>
          <w:szCs w:val="24"/>
          <w:shd w:val="clear" w:color="auto" w:fill="FFFFFF"/>
        </w:rPr>
        <w:t>kojulaenutamisel</w:t>
      </w:r>
      <w:proofErr w:type="spellEnd"/>
      <w:r w:rsidRPr="00F1238D">
        <w:rPr>
          <w:rStyle w:val="normaltextrun"/>
          <w:rFonts w:ascii="Times New Roman" w:hAnsi="Times New Roman" w:cs="Times New Roman"/>
          <w:color w:val="202020"/>
          <w:sz w:val="24"/>
          <w:szCs w:val="24"/>
          <w:shd w:val="clear" w:color="auto" w:fill="FFFFFF"/>
        </w:rPr>
        <w:t xml:space="preserve"> tagatist kuni selle hinna kümnekordses suuruses, kui:</w:t>
      </w:r>
    </w:p>
    <w:p w:rsidRPr="00F1238D" w:rsidR="00C97043" w:rsidDel="0053079D" w:rsidP="00F1238D" w:rsidRDefault="00C97043" w14:paraId="2737CCAD" w14:textId="77777777">
      <w:pPr>
        <w:spacing w:after="0" w:line="240" w:lineRule="auto"/>
        <w:contextualSpacing/>
        <w:jc w:val="both"/>
        <w:rPr>
          <w:rStyle w:val="normaltextrun"/>
          <w:rFonts w:ascii="Times New Roman" w:hAnsi="Times New Roman" w:cs="Times New Roman"/>
          <w:color w:val="202020"/>
          <w:sz w:val="24"/>
          <w:szCs w:val="24"/>
          <w:shd w:val="clear" w:color="auto" w:fill="FFFFFF"/>
        </w:rPr>
      </w:pPr>
      <w:r w:rsidRPr="00F1238D">
        <w:rPr>
          <w:rStyle w:val="normaltextrun"/>
          <w:rFonts w:ascii="Times New Roman" w:hAnsi="Times New Roman" w:cs="Times New Roman"/>
          <w:color w:val="202020"/>
          <w:sz w:val="24"/>
          <w:szCs w:val="24"/>
          <w:shd w:val="clear" w:color="auto" w:fill="FFFFFF"/>
        </w:rPr>
        <w:t>1) tema rahvastikuregistrisse kantud elukoht ei ole Eestis või</w:t>
      </w:r>
    </w:p>
    <w:p w:rsidRPr="00F1238D" w:rsidR="00C97043" w:rsidDel="0053079D" w:rsidP="00F1238D" w:rsidRDefault="00C97043" w14:paraId="22B3DD25" w14:textId="77777777">
      <w:pPr>
        <w:spacing w:after="0" w:line="240" w:lineRule="auto"/>
        <w:contextualSpacing/>
        <w:jc w:val="both"/>
        <w:rPr>
          <w:rStyle w:val="normaltextrun"/>
          <w:rFonts w:ascii="Times New Roman" w:hAnsi="Times New Roman" w:cs="Times New Roman"/>
          <w:color w:val="202020"/>
          <w:sz w:val="24"/>
          <w:szCs w:val="24"/>
          <w:bdr w:val="none" w:color="auto" w:sz="0" w:space="0" w:frame="1"/>
        </w:rPr>
      </w:pPr>
      <w:r w:rsidRPr="00F1238D">
        <w:rPr>
          <w:rStyle w:val="normaltextrun"/>
          <w:rFonts w:ascii="Times New Roman" w:hAnsi="Times New Roman" w:cs="Times New Roman"/>
          <w:color w:val="202020"/>
          <w:sz w:val="24"/>
          <w:szCs w:val="24"/>
          <w:bdr w:val="none" w:color="auto" w:sz="0" w:space="0" w:frame="1"/>
        </w:rPr>
        <w:t>2) see on vajalik väljaande või eseme väärtuse või nende koguväärtuse tõttu.</w:t>
      </w:r>
    </w:p>
    <w:p w:rsidRPr="00F1238D" w:rsidR="00C97043" w:rsidP="00F1238D" w:rsidRDefault="00C97043" w14:paraId="586F8C13" w14:textId="77777777">
      <w:pPr>
        <w:spacing w:after="0" w:line="240" w:lineRule="auto"/>
        <w:contextualSpacing/>
        <w:jc w:val="both"/>
        <w:rPr>
          <w:rStyle w:val="normaltextrun"/>
          <w:rFonts w:ascii="Times New Roman" w:hAnsi="Times New Roman" w:cs="Times New Roman"/>
          <w:color w:val="202020"/>
          <w:sz w:val="24"/>
          <w:szCs w:val="24"/>
          <w:bdr w:val="none" w:color="auto" w:sz="0" w:space="0" w:frame="1"/>
        </w:rPr>
      </w:pPr>
    </w:p>
    <w:p w:rsidRPr="00F1238D" w:rsidR="00C97043" w:rsidP="00F1238D" w:rsidRDefault="00C97043" w14:paraId="4F263985" w14:textId="118FD3E3">
      <w:pPr>
        <w:spacing w:after="0" w:line="240" w:lineRule="auto"/>
        <w:contextualSpacing/>
        <w:jc w:val="both"/>
        <w:rPr>
          <w:rFonts w:ascii="Times New Roman" w:hAnsi="Times New Roman" w:eastAsia="Times New Roman" w:cs="Times New Roman"/>
          <w:b/>
          <w:bCs/>
          <w:sz w:val="24"/>
          <w:szCs w:val="24"/>
          <w:lang w:eastAsia="et-EE"/>
        </w:rPr>
      </w:pPr>
      <w:r w:rsidRPr="00F1238D">
        <w:rPr>
          <w:rStyle w:val="normaltextrun"/>
          <w:rFonts w:ascii="Times New Roman" w:hAnsi="Times New Roman" w:cs="Times New Roman"/>
          <w:color w:val="202020"/>
          <w:sz w:val="24"/>
          <w:szCs w:val="24"/>
          <w:shd w:val="clear" w:color="auto" w:fill="FFFFFF"/>
        </w:rPr>
        <w:t>(</w:t>
      </w:r>
      <w:r w:rsidRPr="00F1238D" w:rsidR="00E210F7">
        <w:rPr>
          <w:rStyle w:val="normaltextrun"/>
          <w:rFonts w:ascii="Times New Roman" w:hAnsi="Times New Roman" w:cs="Times New Roman"/>
          <w:color w:val="202020"/>
          <w:sz w:val="24"/>
          <w:szCs w:val="24"/>
          <w:shd w:val="clear" w:color="auto" w:fill="FFFFFF"/>
        </w:rPr>
        <w:t>6</w:t>
      </w:r>
      <w:r w:rsidRPr="00F1238D">
        <w:rPr>
          <w:rStyle w:val="normaltextrun"/>
          <w:rFonts w:ascii="Times New Roman" w:hAnsi="Times New Roman" w:cs="Times New Roman"/>
          <w:color w:val="202020"/>
          <w:sz w:val="24"/>
          <w:szCs w:val="24"/>
          <w:shd w:val="clear" w:color="auto" w:fill="FFFFFF"/>
        </w:rPr>
        <w:t xml:space="preserve">) Käesoleva paragrahvi lõigetes </w:t>
      </w:r>
      <w:r w:rsidRPr="00F1238D" w:rsidR="00A96189">
        <w:rPr>
          <w:rStyle w:val="normaltextrun"/>
          <w:rFonts w:ascii="Times New Roman" w:hAnsi="Times New Roman" w:cs="Times New Roman"/>
          <w:color w:val="202020"/>
          <w:sz w:val="24"/>
          <w:szCs w:val="24"/>
          <w:shd w:val="clear" w:color="auto" w:fill="FFFFFF"/>
        </w:rPr>
        <w:t>1</w:t>
      </w:r>
      <w:r w:rsidRPr="00F1238D">
        <w:rPr>
          <w:rStyle w:val="normaltextrun"/>
          <w:rFonts w:ascii="Times New Roman" w:hAnsi="Times New Roman" w:cs="Times New Roman"/>
          <w:color w:val="202020"/>
          <w:sz w:val="24"/>
          <w:szCs w:val="24"/>
          <w:shd w:val="clear" w:color="auto" w:fill="FFFFFF"/>
        </w:rPr>
        <w:t xml:space="preserve"> ja </w:t>
      </w:r>
      <w:r w:rsidRPr="00F1238D" w:rsidR="00A96189">
        <w:rPr>
          <w:rStyle w:val="normaltextrun"/>
          <w:rFonts w:ascii="Times New Roman" w:hAnsi="Times New Roman" w:cs="Times New Roman"/>
          <w:color w:val="202020"/>
          <w:sz w:val="24"/>
          <w:szCs w:val="24"/>
          <w:shd w:val="clear" w:color="auto" w:fill="FFFFFF"/>
        </w:rPr>
        <w:t>4</w:t>
      </w:r>
      <w:r w:rsidRPr="00F1238D">
        <w:rPr>
          <w:rStyle w:val="normaltextrun"/>
          <w:rFonts w:ascii="Times New Roman" w:hAnsi="Times New Roman" w:cs="Times New Roman"/>
          <w:color w:val="202020"/>
          <w:sz w:val="24"/>
          <w:szCs w:val="24"/>
          <w:shd w:val="clear" w:color="auto" w:fill="FFFFFF"/>
        </w:rPr>
        <w:t xml:space="preserve"> nimetatud tasude kulupõhised suurused ja lõikes </w:t>
      </w:r>
      <w:r w:rsidRPr="00F1238D" w:rsidR="00A96189">
        <w:rPr>
          <w:rStyle w:val="normaltextrun"/>
          <w:rFonts w:ascii="Times New Roman" w:hAnsi="Times New Roman" w:cs="Times New Roman"/>
          <w:color w:val="202020"/>
          <w:sz w:val="24"/>
          <w:szCs w:val="24"/>
          <w:shd w:val="clear" w:color="auto" w:fill="FFFFFF"/>
        </w:rPr>
        <w:t>5</w:t>
      </w:r>
      <w:r w:rsidRPr="00F1238D">
        <w:rPr>
          <w:rStyle w:val="normaltextrun"/>
          <w:rFonts w:ascii="Times New Roman" w:hAnsi="Times New Roman" w:cs="Times New Roman"/>
          <w:color w:val="202020"/>
          <w:sz w:val="24"/>
          <w:szCs w:val="24"/>
          <w:shd w:val="clear" w:color="auto" w:fill="FFFFFF"/>
        </w:rPr>
        <w:t xml:space="preserve"> nimetatud tagatise määra ning nende tasumise ja tagastamise tingimused ja korra kehtestab kohaliku omavalitsuse üksus.</w:t>
      </w:r>
    </w:p>
    <w:p w:rsidRPr="00F1238D" w:rsidR="008B0B66" w:rsidP="00F1238D" w:rsidRDefault="008B0B66" w14:paraId="1AF239CC" w14:textId="77777777">
      <w:pPr>
        <w:spacing w:after="0" w:line="240" w:lineRule="auto"/>
        <w:contextualSpacing/>
        <w:jc w:val="both"/>
        <w:rPr>
          <w:rStyle w:val="normaltextrun"/>
          <w:rFonts w:ascii="Times New Roman" w:hAnsi="Times New Roman" w:cs="Times New Roman"/>
          <w:color w:val="202020"/>
          <w:sz w:val="24"/>
          <w:szCs w:val="24"/>
          <w:shd w:val="clear" w:color="auto" w:fill="FFFFFF"/>
        </w:rPr>
      </w:pPr>
    </w:p>
    <w:p w:rsidR="0053079D" w:rsidP="5FC78A55" w:rsidRDefault="00AF0D3A" w14:paraId="6937952D" w14:textId="18971509">
      <w:pPr>
        <w:spacing w:after="0" w:line="240" w:lineRule="auto"/>
        <w:contextualSpacing/>
        <w:jc w:val="both"/>
        <w:rPr>
          <w:rFonts w:ascii="Times New Roman" w:hAnsi="Times New Roman" w:cs="Times New Roman"/>
          <w:sz w:val="24"/>
          <w:szCs w:val="24"/>
        </w:rPr>
      </w:pPr>
      <w:r w:rsidRPr="5FC78A55">
        <w:rPr>
          <w:rFonts w:ascii="Times New Roman" w:hAnsi="Times New Roman" w:eastAsia="Times New Roman" w:cs="Times New Roman"/>
          <w:b/>
          <w:bCs/>
          <w:sz w:val="24"/>
          <w:szCs w:val="24"/>
          <w:lang w:eastAsia="et-EE"/>
        </w:rPr>
        <w:t>§ 1</w:t>
      </w:r>
      <w:r w:rsidRPr="5FC78A55" w:rsidR="00D04416">
        <w:rPr>
          <w:rFonts w:ascii="Times New Roman" w:hAnsi="Times New Roman" w:eastAsia="Times New Roman" w:cs="Times New Roman"/>
          <w:b/>
          <w:bCs/>
          <w:sz w:val="24"/>
          <w:szCs w:val="24"/>
          <w:lang w:eastAsia="et-EE"/>
        </w:rPr>
        <w:t>8</w:t>
      </w:r>
      <w:r w:rsidRPr="5FC78A55">
        <w:rPr>
          <w:rFonts w:ascii="Times New Roman" w:hAnsi="Times New Roman" w:eastAsia="Times New Roman" w:cs="Times New Roman"/>
          <w:b/>
          <w:bCs/>
          <w:sz w:val="24"/>
          <w:szCs w:val="24"/>
          <w:lang w:eastAsia="et-EE"/>
        </w:rPr>
        <w:t xml:space="preserve">. </w:t>
      </w:r>
      <w:r w:rsidRPr="5FC78A55" w:rsidR="00075D70">
        <w:rPr>
          <w:rFonts w:ascii="Times New Roman" w:hAnsi="Times New Roman" w:cs="Times New Roman"/>
          <w:b/>
          <w:bCs/>
          <w:sz w:val="24"/>
          <w:szCs w:val="24"/>
        </w:rPr>
        <w:t>Rahvaraamatukogu lugejaks registreerimine ja isikuandmete töötlemine</w:t>
      </w:r>
    </w:p>
    <w:p w:rsidRPr="00F1238D" w:rsidR="00075D70" w:rsidP="00F1238D" w:rsidRDefault="00075D70" w14:paraId="179D8B33" w14:textId="77777777">
      <w:pPr>
        <w:spacing w:after="0" w:line="240" w:lineRule="auto"/>
        <w:contextualSpacing/>
        <w:jc w:val="both"/>
        <w:rPr>
          <w:rFonts w:ascii="Times New Roman" w:hAnsi="Times New Roman" w:cs="Times New Roman"/>
          <w:bCs/>
          <w:sz w:val="24"/>
          <w:szCs w:val="24"/>
        </w:rPr>
      </w:pPr>
    </w:p>
    <w:p w:rsidR="0053079D" w:rsidP="00F1238D" w:rsidRDefault="00675118" w14:paraId="1462DD28" w14:textId="0385DC45">
      <w:pPr>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(1) Rahvaraamatukogu töötleb isikuandmeid lugejatele rahvaraamatukogu teenuste osutamiseks, laenutuste üle arvestuse pidamiseks, statistiliseks aruandluseks ja teenuste analüüsiks ning lugeja ja külastaja vastutuse tagamiseks.</w:t>
      </w:r>
    </w:p>
    <w:p w:rsidRPr="00F1238D" w:rsidR="0053763F" w:rsidP="00F1238D" w:rsidRDefault="0053763F" w14:paraId="5738D69D" w14:textId="77777777">
      <w:pPr>
        <w:spacing w:after="0" w:line="240" w:lineRule="auto"/>
        <w:contextualSpacing/>
        <w:jc w:val="both"/>
        <w:rPr>
          <w:rFonts w:ascii="Times New Roman" w:hAnsi="Times New Roman" w:cs="Times New Roman"/>
          <w:sz w:val="24"/>
          <w:szCs w:val="24"/>
        </w:rPr>
      </w:pPr>
    </w:p>
    <w:p w:rsidR="0053079D" w:rsidP="00F1238D" w:rsidRDefault="003A5584" w14:paraId="2FCAFA09" w14:textId="6EB5B906">
      <w:pPr>
        <w:spacing w:after="0" w:line="240" w:lineRule="auto"/>
        <w:contextualSpacing/>
        <w:jc w:val="both"/>
        <w:rPr>
          <w:rFonts w:ascii="Times New Roman" w:hAnsi="Times New Roman" w:eastAsia="Times New Roman" w:cs="Times New Roman"/>
          <w:b w:val="1"/>
          <w:bCs w:val="1"/>
          <w:sz w:val="24"/>
          <w:szCs w:val="24"/>
          <w:lang w:eastAsia="et-EE"/>
        </w:rPr>
      </w:pPr>
      <w:commentRangeStart w:id="2046814358"/>
      <w:r w:rsidRPr="680DB5F7" w:rsidR="003A5584">
        <w:rPr>
          <w:rFonts w:ascii="Times New Roman" w:hAnsi="Times New Roman" w:cs="Times New Roman"/>
          <w:sz w:val="24"/>
          <w:szCs w:val="24"/>
        </w:rPr>
        <w:t xml:space="preserve">(2) Rahvaraamatukogu lugejaks registreeritakse isikut tõendava dokumendi, juhiloa või õpilaspileti alusel. Rahvaraamatukogul on õigus alla 18-aastase isiku ja täisealise eestkostetava puhul küsida väljaande või eseme </w:t>
      </w:r>
      <w:r w:rsidRPr="680DB5F7" w:rsidR="003A5584">
        <w:rPr>
          <w:rFonts w:ascii="Times New Roman" w:hAnsi="Times New Roman" w:cs="Times New Roman"/>
          <w:sz w:val="24"/>
          <w:szCs w:val="24"/>
        </w:rPr>
        <w:t>kojulaenutamiseks</w:t>
      </w:r>
      <w:r w:rsidRPr="680DB5F7" w:rsidR="003A5584">
        <w:rPr>
          <w:rFonts w:ascii="Times New Roman" w:hAnsi="Times New Roman" w:cs="Times New Roman"/>
          <w:sz w:val="24"/>
          <w:szCs w:val="24"/>
        </w:rPr>
        <w:t xml:space="preserve"> ka tema seadusliku esindaja andmeid </w:t>
      </w:r>
      <w:r w:rsidRPr="680DB5F7" w:rsidR="002E19FF">
        <w:rPr>
          <w:rFonts w:ascii="Times New Roman" w:hAnsi="Times New Roman" w:cs="Times New Roman"/>
          <w:sz w:val="24"/>
          <w:szCs w:val="24"/>
        </w:rPr>
        <w:t>ning</w:t>
      </w:r>
      <w:r w:rsidRPr="680DB5F7" w:rsidR="003A5584">
        <w:rPr>
          <w:rFonts w:ascii="Times New Roman" w:hAnsi="Times New Roman" w:cs="Times New Roman"/>
          <w:sz w:val="24"/>
          <w:szCs w:val="24"/>
        </w:rPr>
        <w:t xml:space="preserve"> kirjalikku nõusolekut. Rahvaraamatukogu töötleb järgmiseid lugeja ja vajaduse</w:t>
      </w:r>
      <w:r w:rsidRPr="680DB5F7" w:rsidR="002E19FF">
        <w:rPr>
          <w:rFonts w:ascii="Times New Roman" w:hAnsi="Times New Roman" w:cs="Times New Roman"/>
          <w:sz w:val="24"/>
          <w:szCs w:val="24"/>
        </w:rPr>
        <w:t xml:space="preserve"> korral</w:t>
      </w:r>
      <w:r w:rsidRPr="680DB5F7" w:rsidR="003A5584">
        <w:rPr>
          <w:rFonts w:ascii="Times New Roman" w:hAnsi="Times New Roman" w:cs="Times New Roman"/>
          <w:sz w:val="24"/>
          <w:szCs w:val="24"/>
        </w:rPr>
        <w:t xml:space="preserve"> tema seadusliku esindaja isikuandmeid:</w:t>
      </w:r>
    </w:p>
    <w:p w:rsidR="5FC78A55" w:rsidP="5FC78A55" w:rsidRDefault="5FC78A55" w14:paraId="52BD1FB0" w14:textId="0C98E614">
      <w:pPr>
        <w:spacing w:after="0" w:line="240" w:lineRule="auto"/>
        <w:contextualSpacing/>
        <w:jc w:val="both"/>
        <w:rPr>
          <w:rFonts w:ascii="Times New Roman" w:hAnsi="Times New Roman" w:cs="Times New Roman"/>
          <w:sz w:val="24"/>
          <w:szCs w:val="24"/>
        </w:rPr>
      </w:pPr>
    </w:p>
    <w:p w:rsidR="0053079D" w:rsidP="00F1238D" w:rsidRDefault="003A5584" w14:paraId="18E6EF15" w14:textId="152F2C25">
      <w:pPr>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1) ees- ja perekonnanimi;</w:t>
      </w:r>
    </w:p>
    <w:p w:rsidR="0053079D" w:rsidP="00F1238D" w:rsidRDefault="003A5584" w14:paraId="6E6EBADD" w14:textId="47F4B468">
      <w:pPr>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 xml:space="preserve">2) isikukood või </w:t>
      </w:r>
      <w:r w:rsidRPr="5FC78A55" w:rsidR="002E19FF">
        <w:rPr>
          <w:rFonts w:ascii="Times New Roman" w:hAnsi="Times New Roman" w:cs="Times New Roman"/>
          <w:sz w:val="24"/>
          <w:szCs w:val="24"/>
        </w:rPr>
        <w:t xml:space="preserve">selle </w:t>
      </w:r>
      <w:r w:rsidRPr="5FC78A55">
        <w:rPr>
          <w:rFonts w:ascii="Times New Roman" w:hAnsi="Times New Roman" w:cs="Times New Roman"/>
          <w:sz w:val="24"/>
          <w:szCs w:val="24"/>
        </w:rPr>
        <w:t>puudumisel sünniaeg;</w:t>
      </w:r>
    </w:p>
    <w:p w:rsidR="0053079D" w:rsidP="00F1238D" w:rsidRDefault="003A5584" w14:paraId="2903A001" w14:textId="49A4C00D">
      <w:pPr>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3) elukoht (postiaadress);</w:t>
      </w:r>
    </w:p>
    <w:p w:rsidR="0053079D" w:rsidP="00F1238D" w:rsidRDefault="003A5584" w14:paraId="0B1E199D" w14:textId="36E7B963">
      <w:pPr>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4) telefoninumber;</w:t>
      </w:r>
    </w:p>
    <w:p w:rsidR="0053079D" w:rsidP="00F1238D" w:rsidRDefault="003A5584" w14:paraId="1CC947F2" w14:textId="67F30644">
      <w:pPr>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5) elektronposti aadress, kui see on olemas;</w:t>
      </w:r>
    </w:p>
    <w:p w:rsidR="0053079D" w:rsidP="00F1238D" w:rsidRDefault="003A5584" w14:paraId="70D9D352" w14:textId="5F17FF61" w14:noSpellErr="1">
      <w:pPr>
        <w:spacing w:after="0" w:line="240" w:lineRule="auto"/>
        <w:contextualSpacing/>
        <w:jc w:val="both"/>
        <w:rPr>
          <w:rFonts w:ascii="Times New Roman" w:hAnsi="Times New Roman" w:cs="Times New Roman"/>
          <w:sz w:val="24"/>
          <w:szCs w:val="24"/>
        </w:rPr>
      </w:pPr>
      <w:r w:rsidRPr="680DB5F7" w:rsidR="003A5584">
        <w:rPr>
          <w:rFonts w:ascii="Times New Roman" w:hAnsi="Times New Roman" w:cs="Times New Roman"/>
          <w:sz w:val="24"/>
          <w:szCs w:val="24"/>
        </w:rPr>
        <w:t>6) koduteeninduse vajadus.</w:t>
      </w:r>
      <w:commentRangeEnd w:id="2046814358"/>
      <w:r>
        <w:rPr>
          <w:rStyle w:val="CommentReference"/>
        </w:rPr>
        <w:commentReference w:id="2046814358"/>
      </w:r>
    </w:p>
    <w:p w:rsidRPr="00F1238D" w:rsidR="003A5584" w:rsidP="00F1238D" w:rsidRDefault="003A5584" w14:paraId="61305A53" w14:textId="77777777">
      <w:pPr>
        <w:spacing w:after="0" w:line="240" w:lineRule="auto"/>
        <w:contextualSpacing/>
        <w:jc w:val="both"/>
        <w:rPr>
          <w:rFonts w:ascii="Times New Roman" w:hAnsi="Times New Roman" w:cs="Times New Roman"/>
          <w:sz w:val="24"/>
          <w:szCs w:val="24"/>
        </w:rPr>
      </w:pPr>
    </w:p>
    <w:p w:rsidR="0053079D" w:rsidP="00F1238D" w:rsidRDefault="003A5584" w14:paraId="6F8CEAC5" w14:textId="609D72DF">
      <w:pPr>
        <w:spacing w:after="0" w:line="240" w:lineRule="auto"/>
        <w:contextualSpacing/>
        <w:jc w:val="both"/>
        <w:rPr>
          <w:rFonts w:ascii="Times New Roman" w:hAnsi="Times New Roman" w:cs="Times New Roman"/>
          <w:sz w:val="24"/>
          <w:szCs w:val="24"/>
          <w:lang w:eastAsia="da-DK"/>
        </w:rPr>
      </w:pPr>
      <w:r w:rsidRPr="5FC78A55">
        <w:rPr>
          <w:rFonts w:ascii="Times New Roman" w:hAnsi="Times New Roman" w:cs="Times New Roman"/>
          <w:sz w:val="24"/>
          <w:szCs w:val="24"/>
        </w:rPr>
        <w:t>(</w:t>
      </w:r>
      <w:r w:rsidRPr="5FC78A55" w:rsidR="000A48BB">
        <w:rPr>
          <w:rFonts w:ascii="Times New Roman" w:hAnsi="Times New Roman" w:cs="Times New Roman"/>
          <w:sz w:val="24"/>
          <w:szCs w:val="24"/>
        </w:rPr>
        <w:t>3</w:t>
      </w:r>
      <w:r w:rsidRPr="5FC78A55">
        <w:rPr>
          <w:rFonts w:ascii="Times New Roman" w:hAnsi="Times New Roman" w:cs="Times New Roman"/>
          <w:sz w:val="24"/>
          <w:szCs w:val="24"/>
        </w:rPr>
        <w:t>) </w:t>
      </w:r>
      <w:r w:rsidRPr="5FC78A55">
        <w:rPr>
          <w:rFonts w:ascii="Times New Roman" w:hAnsi="Times New Roman" w:cs="Times New Roman"/>
          <w:sz w:val="24"/>
          <w:szCs w:val="24"/>
          <w:lang w:eastAsia="da-DK"/>
        </w:rPr>
        <w:t>Puudega isikule avalike teenuste osutamiseks võib rahvaraamatukogu töödelda andmeid isiku puude liigi ja kestuse kohta, mis on tõendatud puudega isiku kaardi, pensionitunnistuse, Sotsiaalkindlustusameti tõendi, puude liiki ja kestust määrava arstitõendi või muu tõendi kohaselt, mis on määratletud muu seaduse, rahvusvahelise lepingu või Euroopa Liidu õigusaktiga.</w:t>
      </w:r>
    </w:p>
    <w:p w:rsidRPr="00F1238D" w:rsidR="003A5584" w:rsidP="00F1238D" w:rsidRDefault="003A5584" w14:paraId="16AD7652" w14:textId="77777777">
      <w:pPr>
        <w:spacing w:after="0" w:line="240" w:lineRule="auto"/>
        <w:contextualSpacing/>
        <w:jc w:val="both"/>
        <w:rPr>
          <w:rFonts w:ascii="Times New Roman" w:hAnsi="Times New Roman" w:cs="Times New Roman"/>
          <w:sz w:val="24"/>
          <w:szCs w:val="24"/>
          <w:lang w:eastAsia="da-DK"/>
        </w:rPr>
      </w:pPr>
    </w:p>
    <w:p w:rsidR="0053079D" w:rsidP="00F1238D" w:rsidRDefault="003A5584" w14:paraId="0C177CAF" w14:textId="15DF4A5C">
      <w:pPr>
        <w:spacing w:after="0" w:line="240" w:lineRule="auto"/>
        <w:contextualSpacing/>
        <w:jc w:val="both"/>
        <w:rPr>
          <w:rFonts w:ascii="Times New Roman" w:hAnsi="Times New Roman" w:cs="Times New Roman"/>
          <w:sz w:val="24"/>
          <w:szCs w:val="24"/>
        </w:rPr>
      </w:pPr>
      <w:r w:rsidRPr="00F1238D">
        <w:rPr>
          <w:rFonts w:ascii="Times New Roman" w:hAnsi="Times New Roman" w:cs="Times New Roman"/>
          <w:sz w:val="24"/>
          <w:szCs w:val="24"/>
        </w:rPr>
        <w:t>(</w:t>
      </w:r>
      <w:r w:rsidRPr="00F1238D" w:rsidR="000A48BB">
        <w:rPr>
          <w:rFonts w:ascii="Times New Roman" w:hAnsi="Times New Roman" w:cs="Times New Roman"/>
          <w:sz w:val="24"/>
          <w:szCs w:val="24"/>
        </w:rPr>
        <w:t>4</w:t>
      </w:r>
      <w:r w:rsidRPr="00F1238D">
        <w:rPr>
          <w:rFonts w:ascii="Times New Roman" w:hAnsi="Times New Roman" w:cs="Times New Roman"/>
          <w:sz w:val="24"/>
          <w:szCs w:val="24"/>
        </w:rPr>
        <w:t>) Rahvaraamatukogu lugejaks registreeritakse isik, kes nõustub täitma rahvaraamatukogu kasutamise eeskirja tingimusi.</w:t>
      </w:r>
    </w:p>
    <w:p w:rsidRPr="00F1238D" w:rsidR="003A5584" w:rsidP="00F1238D" w:rsidRDefault="003A5584" w14:paraId="462A1DCA" w14:textId="77777777">
      <w:pPr>
        <w:spacing w:after="0" w:line="240" w:lineRule="auto"/>
        <w:contextualSpacing/>
        <w:jc w:val="both"/>
        <w:rPr>
          <w:rFonts w:ascii="Times New Roman" w:hAnsi="Times New Roman" w:cs="Times New Roman"/>
          <w:sz w:val="24"/>
          <w:szCs w:val="24"/>
        </w:rPr>
      </w:pPr>
    </w:p>
    <w:p w:rsidR="0053079D" w:rsidP="00F1238D" w:rsidRDefault="003A5584" w14:paraId="7C16F573" w14:textId="1FC75C9B">
      <w:pPr>
        <w:spacing w:after="0" w:line="240" w:lineRule="auto"/>
        <w:contextualSpacing/>
        <w:jc w:val="both"/>
        <w:rPr>
          <w:rFonts w:ascii="Times New Roman" w:hAnsi="Times New Roman" w:cs="Times New Roman"/>
          <w:bCs/>
          <w:sz w:val="24"/>
          <w:szCs w:val="24"/>
        </w:rPr>
      </w:pPr>
      <w:r w:rsidRPr="00F1238D">
        <w:rPr>
          <w:rFonts w:ascii="Times New Roman" w:hAnsi="Times New Roman" w:cs="Times New Roman"/>
          <w:bCs/>
          <w:sz w:val="24"/>
          <w:szCs w:val="24"/>
        </w:rPr>
        <w:t>(</w:t>
      </w:r>
      <w:r w:rsidRPr="00F1238D" w:rsidR="000A48BB">
        <w:rPr>
          <w:rFonts w:ascii="Times New Roman" w:hAnsi="Times New Roman" w:cs="Times New Roman"/>
          <w:bCs/>
          <w:sz w:val="24"/>
          <w:szCs w:val="24"/>
        </w:rPr>
        <w:t>5</w:t>
      </w:r>
      <w:r w:rsidRPr="00F1238D">
        <w:rPr>
          <w:rFonts w:ascii="Times New Roman" w:hAnsi="Times New Roman" w:cs="Times New Roman"/>
          <w:bCs/>
          <w:sz w:val="24"/>
          <w:szCs w:val="24"/>
        </w:rPr>
        <w:t>) Lugeja andmete õigsust kontrollitakse kord aastas rahvaraamatukogu külastusel.</w:t>
      </w:r>
    </w:p>
    <w:p w:rsidRPr="00F1238D" w:rsidR="003A5584" w:rsidP="00F1238D" w:rsidRDefault="003A5584" w14:paraId="07892EF4" w14:textId="77777777">
      <w:pPr>
        <w:spacing w:after="0" w:line="240" w:lineRule="auto"/>
        <w:contextualSpacing/>
        <w:jc w:val="both"/>
        <w:rPr>
          <w:rFonts w:ascii="Times New Roman" w:hAnsi="Times New Roman" w:cs="Times New Roman"/>
          <w:bCs/>
          <w:sz w:val="24"/>
          <w:szCs w:val="24"/>
        </w:rPr>
      </w:pPr>
    </w:p>
    <w:p w:rsidR="0053079D" w:rsidP="00F1238D" w:rsidRDefault="003A5584" w14:paraId="17D33F9B" w14:textId="15D5E34B">
      <w:pPr>
        <w:spacing w:after="0" w:line="240" w:lineRule="auto"/>
        <w:contextualSpacing/>
        <w:jc w:val="both"/>
        <w:rPr>
          <w:rFonts w:ascii="Times New Roman" w:hAnsi="Times New Roman" w:cs="Times New Roman"/>
          <w:bCs/>
          <w:sz w:val="24"/>
          <w:szCs w:val="24"/>
        </w:rPr>
      </w:pPr>
      <w:r w:rsidRPr="00F1238D">
        <w:rPr>
          <w:rStyle w:val="normaltextrun"/>
          <w:rFonts w:ascii="Times New Roman" w:hAnsi="Times New Roman" w:cs="Times New Roman"/>
          <w:color w:val="000000"/>
          <w:sz w:val="24"/>
          <w:szCs w:val="24"/>
        </w:rPr>
        <w:t>(</w:t>
      </w:r>
      <w:r w:rsidRPr="00F1238D" w:rsidR="000A48BB">
        <w:rPr>
          <w:rStyle w:val="normaltextrun"/>
          <w:rFonts w:ascii="Times New Roman" w:hAnsi="Times New Roman" w:cs="Times New Roman"/>
          <w:color w:val="000000"/>
          <w:sz w:val="24"/>
          <w:szCs w:val="24"/>
        </w:rPr>
        <w:t>6</w:t>
      </w:r>
      <w:r w:rsidRPr="00F1238D">
        <w:rPr>
          <w:rStyle w:val="normaltextrun"/>
          <w:rFonts w:ascii="Times New Roman" w:hAnsi="Times New Roman" w:cs="Times New Roman"/>
          <w:color w:val="000000"/>
          <w:sz w:val="24"/>
          <w:szCs w:val="24"/>
        </w:rPr>
        <w:t xml:space="preserve">) </w:t>
      </w:r>
      <w:r w:rsidRPr="00F1238D">
        <w:rPr>
          <w:rFonts w:ascii="Times New Roman" w:hAnsi="Times New Roman" w:cs="Times New Roman"/>
          <w:bCs/>
          <w:sz w:val="24"/>
          <w:szCs w:val="24"/>
        </w:rPr>
        <w:t>Lugeja andmed, välja arvatud statistikaga seotud isikustamata andmed, kustutatakse, kui lugeja pole rahvaraamatukogu külastanud kolm aastat või lugejaks olemist pikendanud. Isikuandmeid ei kustutata, kui lugejal on rahvaraamatukogu ees täitmata kohustusi. Nimetatud juhul säilitatakse isikuandmeid kuni kohustuste täitmiseni.</w:t>
      </w:r>
    </w:p>
    <w:p w:rsidRPr="00F1238D" w:rsidR="003A5584" w:rsidP="00F1238D" w:rsidRDefault="003A5584" w14:paraId="30CB5D0E" w14:textId="77777777">
      <w:pPr>
        <w:spacing w:after="0" w:line="240" w:lineRule="auto"/>
        <w:contextualSpacing/>
        <w:jc w:val="both"/>
        <w:rPr>
          <w:rFonts w:ascii="Times New Roman" w:hAnsi="Times New Roman" w:cs="Times New Roman"/>
          <w:bCs/>
          <w:sz w:val="24"/>
          <w:szCs w:val="24"/>
        </w:rPr>
      </w:pPr>
    </w:p>
    <w:p w:rsidR="0053079D" w:rsidP="00F1238D" w:rsidRDefault="003A5584" w14:paraId="1E3BD67B" w14:textId="6D625A76">
      <w:pPr>
        <w:spacing w:after="0" w:line="240" w:lineRule="auto"/>
        <w:contextualSpacing/>
        <w:jc w:val="both"/>
        <w:rPr>
          <w:rStyle w:val="normaltextrun"/>
          <w:rFonts w:ascii="Times New Roman" w:hAnsi="Times New Roman" w:cs="Times New Roman"/>
          <w:color w:val="000000"/>
          <w:sz w:val="24"/>
          <w:szCs w:val="24"/>
        </w:rPr>
      </w:pPr>
      <w:r w:rsidRPr="00F1238D">
        <w:rPr>
          <w:rStyle w:val="normaltextrun"/>
          <w:rFonts w:ascii="Times New Roman" w:hAnsi="Times New Roman" w:cs="Times New Roman"/>
          <w:color w:val="000000"/>
          <w:sz w:val="24"/>
          <w:szCs w:val="24"/>
        </w:rPr>
        <w:t>(</w:t>
      </w:r>
      <w:r w:rsidRPr="00F1238D" w:rsidR="000A48BB">
        <w:rPr>
          <w:rStyle w:val="normaltextrun"/>
          <w:rFonts w:ascii="Times New Roman" w:hAnsi="Times New Roman" w:cs="Times New Roman"/>
          <w:color w:val="000000"/>
          <w:sz w:val="24"/>
          <w:szCs w:val="24"/>
        </w:rPr>
        <w:t>7</w:t>
      </w:r>
      <w:r w:rsidRPr="00F1238D">
        <w:rPr>
          <w:rStyle w:val="normaltextrun"/>
          <w:rFonts w:ascii="Times New Roman" w:hAnsi="Times New Roman" w:cs="Times New Roman"/>
          <w:color w:val="000000"/>
          <w:sz w:val="24"/>
          <w:szCs w:val="24"/>
        </w:rPr>
        <w:t>) Seadusliku esindaja andmed kustutatakse lugeja isikuandmete kustutamisel või esindusõiguse lõppemisel.</w:t>
      </w:r>
    </w:p>
    <w:p w:rsidRPr="00F1238D" w:rsidR="003A5584" w:rsidP="00F1238D" w:rsidRDefault="003A5584" w14:paraId="0F1E9F54" w14:textId="77777777">
      <w:pPr>
        <w:spacing w:after="0" w:line="240" w:lineRule="auto"/>
        <w:contextualSpacing/>
        <w:jc w:val="both"/>
        <w:rPr>
          <w:rStyle w:val="normaltextrun"/>
          <w:rFonts w:ascii="Times New Roman" w:hAnsi="Times New Roman" w:cs="Times New Roman"/>
          <w:color w:val="000000"/>
          <w:sz w:val="24"/>
          <w:szCs w:val="24"/>
        </w:rPr>
      </w:pPr>
    </w:p>
    <w:p w:rsidR="0053079D" w:rsidP="00F1238D" w:rsidRDefault="00780BDF" w14:paraId="789FF6DC" w14:textId="23563547">
      <w:pPr>
        <w:spacing w:after="0" w:line="240" w:lineRule="auto"/>
        <w:contextualSpacing/>
        <w:jc w:val="both"/>
        <w:rPr>
          <w:rStyle w:val="normaltextrun"/>
          <w:rFonts w:ascii="Times New Roman" w:hAnsi="Times New Roman" w:cs="Times New Roman"/>
          <w:color w:val="000000"/>
          <w:sz w:val="24"/>
          <w:szCs w:val="24"/>
        </w:rPr>
      </w:pPr>
      <w:r w:rsidRPr="00F1238D">
        <w:rPr>
          <w:rStyle w:val="normaltextrun"/>
          <w:rFonts w:ascii="Times New Roman" w:hAnsi="Times New Roman" w:cs="Times New Roman"/>
          <w:color w:val="000000"/>
          <w:sz w:val="24"/>
          <w:szCs w:val="24"/>
        </w:rPr>
        <w:t>(</w:t>
      </w:r>
      <w:r w:rsidRPr="00F1238D" w:rsidR="000A48BB">
        <w:rPr>
          <w:rStyle w:val="normaltextrun"/>
          <w:rFonts w:ascii="Times New Roman" w:hAnsi="Times New Roman" w:cs="Times New Roman"/>
          <w:color w:val="000000"/>
          <w:sz w:val="24"/>
          <w:szCs w:val="24"/>
        </w:rPr>
        <w:t>8</w:t>
      </w:r>
      <w:r w:rsidRPr="00F1238D">
        <w:rPr>
          <w:rStyle w:val="normaltextrun"/>
          <w:rFonts w:ascii="Times New Roman" w:hAnsi="Times New Roman" w:cs="Times New Roman"/>
          <w:color w:val="000000"/>
          <w:sz w:val="24"/>
          <w:szCs w:val="24"/>
        </w:rPr>
        <w:t xml:space="preserve">) Käesoleva paragrahvi lõikes </w:t>
      </w:r>
      <w:r w:rsidRPr="00F1238D" w:rsidR="003505C8">
        <w:rPr>
          <w:rStyle w:val="normaltextrun"/>
          <w:rFonts w:ascii="Times New Roman" w:hAnsi="Times New Roman" w:cs="Times New Roman"/>
          <w:color w:val="000000"/>
          <w:sz w:val="24"/>
          <w:szCs w:val="24"/>
        </w:rPr>
        <w:t>3</w:t>
      </w:r>
      <w:r w:rsidRPr="00F1238D">
        <w:rPr>
          <w:rStyle w:val="normaltextrun"/>
          <w:rFonts w:ascii="Times New Roman" w:hAnsi="Times New Roman" w:cs="Times New Roman"/>
          <w:color w:val="000000"/>
          <w:sz w:val="24"/>
          <w:szCs w:val="24"/>
        </w:rPr>
        <w:t xml:space="preserve"> nimetatud andmed kustutatakse lugeja </w:t>
      </w:r>
      <w:r w:rsidRPr="00F1238D" w:rsidR="00671655">
        <w:rPr>
          <w:rStyle w:val="normaltextrun"/>
          <w:rFonts w:ascii="Times New Roman" w:hAnsi="Times New Roman" w:cs="Times New Roman"/>
          <w:color w:val="000000"/>
          <w:sz w:val="24"/>
          <w:szCs w:val="24"/>
        </w:rPr>
        <w:t xml:space="preserve">muude </w:t>
      </w:r>
      <w:r w:rsidRPr="00F1238D">
        <w:rPr>
          <w:rStyle w:val="normaltextrun"/>
          <w:rFonts w:ascii="Times New Roman" w:hAnsi="Times New Roman" w:cs="Times New Roman"/>
          <w:color w:val="000000"/>
          <w:sz w:val="24"/>
          <w:szCs w:val="24"/>
        </w:rPr>
        <w:t>isikuandmete kustutamisel või puude kestuse lõppemisel.</w:t>
      </w:r>
    </w:p>
    <w:p w:rsidRPr="00F1238D" w:rsidR="00780BDF" w:rsidP="00F1238D" w:rsidRDefault="00780BDF" w14:paraId="5A7B57F7" w14:textId="77777777">
      <w:pPr>
        <w:spacing w:after="0" w:line="240" w:lineRule="auto"/>
        <w:contextualSpacing/>
        <w:jc w:val="both"/>
        <w:rPr>
          <w:rStyle w:val="normaltextrun"/>
          <w:rFonts w:ascii="Times New Roman" w:hAnsi="Times New Roman" w:cs="Times New Roman"/>
          <w:color w:val="000000"/>
          <w:sz w:val="24"/>
          <w:szCs w:val="24"/>
        </w:rPr>
      </w:pPr>
    </w:p>
    <w:p w:rsidR="0053079D" w:rsidP="00F1238D" w:rsidRDefault="00780BDF" w14:paraId="2BCE4F62" w14:textId="5A578933">
      <w:pPr>
        <w:spacing w:after="0" w:line="240" w:lineRule="auto"/>
        <w:contextualSpacing/>
        <w:jc w:val="both"/>
        <w:rPr>
          <w:rFonts w:ascii="Times New Roman" w:hAnsi="Times New Roman" w:cs="Times New Roman"/>
          <w:sz w:val="24"/>
          <w:szCs w:val="24"/>
        </w:rPr>
      </w:pPr>
      <w:r w:rsidRPr="00F1238D">
        <w:rPr>
          <w:rFonts w:ascii="Times New Roman" w:hAnsi="Times New Roman" w:cs="Times New Roman"/>
          <w:sz w:val="24"/>
          <w:szCs w:val="24"/>
        </w:rPr>
        <w:t>(</w:t>
      </w:r>
      <w:r w:rsidRPr="00F1238D" w:rsidR="000A48BB">
        <w:rPr>
          <w:rFonts w:ascii="Times New Roman" w:hAnsi="Times New Roman" w:cs="Times New Roman"/>
          <w:sz w:val="24"/>
          <w:szCs w:val="24"/>
        </w:rPr>
        <w:t>9</w:t>
      </w:r>
      <w:r w:rsidRPr="00F1238D">
        <w:rPr>
          <w:rFonts w:ascii="Times New Roman" w:hAnsi="Times New Roman" w:cs="Times New Roman"/>
          <w:sz w:val="24"/>
          <w:szCs w:val="24"/>
        </w:rPr>
        <w:t>) Rahvaraamatukogu võib käesoleva seaduse § 2</w:t>
      </w:r>
      <w:r w:rsidRPr="00F1238D" w:rsidR="0068719A">
        <w:rPr>
          <w:rFonts w:ascii="Times New Roman" w:hAnsi="Times New Roman" w:cs="Times New Roman"/>
          <w:sz w:val="24"/>
          <w:szCs w:val="24"/>
        </w:rPr>
        <w:t>1</w:t>
      </w:r>
      <w:r w:rsidRPr="00F1238D">
        <w:rPr>
          <w:rFonts w:ascii="Times New Roman" w:hAnsi="Times New Roman" w:cs="Times New Roman"/>
          <w:sz w:val="24"/>
          <w:szCs w:val="24"/>
        </w:rPr>
        <w:t xml:space="preserve"> lõike 7 rakendamiseks töödelda käesoleva paragrahvi lõike 2 punktides 1–5 nimetatud isikuandmeid ka külastaja kohta. Külastaja andmed kustutatakse ühe aasta möödumisel käesoleva seaduse § 2</w:t>
      </w:r>
      <w:r w:rsidRPr="00F1238D" w:rsidR="0068719A">
        <w:rPr>
          <w:rFonts w:ascii="Times New Roman" w:hAnsi="Times New Roman" w:cs="Times New Roman"/>
          <w:sz w:val="24"/>
          <w:szCs w:val="24"/>
        </w:rPr>
        <w:t>1</w:t>
      </w:r>
      <w:r w:rsidRPr="00F1238D">
        <w:rPr>
          <w:rFonts w:ascii="Times New Roman" w:hAnsi="Times New Roman" w:cs="Times New Roman"/>
          <w:sz w:val="24"/>
          <w:szCs w:val="24"/>
        </w:rPr>
        <w:t xml:space="preserve"> lõike 7 rakendamisest arvates.</w:t>
      </w:r>
    </w:p>
    <w:p w:rsidRPr="00F1238D" w:rsidR="00AF06A6" w:rsidP="00F1238D" w:rsidRDefault="00AF06A6" w14:paraId="6332FE74" w14:textId="77777777">
      <w:pPr>
        <w:spacing w:after="0" w:line="240" w:lineRule="auto"/>
        <w:contextualSpacing/>
        <w:jc w:val="both"/>
        <w:rPr>
          <w:rFonts w:ascii="Times New Roman" w:hAnsi="Times New Roman" w:cs="Times New Roman"/>
          <w:sz w:val="24"/>
          <w:szCs w:val="24"/>
        </w:rPr>
      </w:pPr>
    </w:p>
    <w:p w:rsidR="0053079D" w:rsidP="00F1238D" w:rsidRDefault="00AF06A6" w14:paraId="24C82703" w14:textId="70B10D34">
      <w:pPr>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b/>
          <w:bCs/>
          <w:sz w:val="24"/>
          <w:szCs w:val="24"/>
        </w:rPr>
        <w:t xml:space="preserve">§ </w:t>
      </w:r>
      <w:r w:rsidRPr="5FC78A55" w:rsidR="00D04416">
        <w:rPr>
          <w:rFonts w:ascii="Times New Roman" w:hAnsi="Times New Roman" w:cs="Times New Roman"/>
          <w:b/>
          <w:bCs/>
          <w:sz w:val="24"/>
          <w:szCs w:val="24"/>
        </w:rPr>
        <w:t>19</w:t>
      </w:r>
      <w:r w:rsidRPr="5FC78A55">
        <w:rPr>
          <w:rFonts w:ascii="Times New Roman" w:hAnsi="Times New Roman" w:cs="Times New Roman"/>
          <w:b/>
          <w:bCs/>
          <w:sz w:val="24"/>
          <w:szCs w:val="24"/>
        </w:rPr>
        <w:t xml:space="preserve">. </w:t>
      </w:r>
      <w:r w:rsidRPr="5FC78A55" w:rsidR="000A48BB">
        <w:rPr>
          <w:rFonts w:ascii="Times New Roman" w:hAnsi="Times New Roman" w:cs="Times New Roman"/>
          <w:b/>
          <w:bCs/>
          <w:sz w:val="24"/>
          <w:szCs w:val="24"/>
        </w:rPr>
        <w:t>Lugeja</w:t>
      </w:r>
      <w:r w:rsidRPr="5FC78A55" w:rsidR="00405434">
        <w:rPr>
          <w:rFonts w:ascii="Times New Roman" w:hAnsi="Times New Roman" w:cs="Times New Roman"/>
          <w:b/>
          <w:bCs/>
          <w:sz w:val="24"/>
          <w:szCs w:val="24"/>
        </w:rPr>
        <w:t>t puudutav</w:t>
      </w:r>
      <w:r w:rsidRPr="5FC78A55" w:rsidR="00AF651C">
        <w:rPr>
          <w:rFonts w:ascii="Times New Roman" w:hAnsi="Times New Roman" w:cs="Times New Roman"/>
          <w:b/>
          <w:bCs/>
          <w:sz w:val="24"/>
          <w:szCs w:val="24"/>
        </w:rPr>
        <w:t>ad teavitused</w:t>
      </w:r>
    </w:p>
    <w:p w:rsidRPr="00F1238D" w:rsidR="00AF06A6" w:rsidP="00F1238D" w:rsidRDefault="00AF06A6" w14:paraId="2A6B956C" w14:textId="77777777">
      <w:pPr>
        <w:spacing w:after="0" w:line="240" w:lineRule="auto"/>
        <w:contextualSpacing/>
        <w:jc w:val="both"/>
        <w:rPr>
          <w:rFonts w:ascii="Times New Roman" w:hAnsi="Times New Roman" w:cs="Times New Roman"/>
          <w:sz w:val="24"/>
          <w:szCs w:val="24"/>
        </w:rPr>
      </w:pPr>
    </w:p>
    <w:p w:rsidR="0053079D" w:rsidP="00F1238D" w:rsidRDefault="00AF06A6" w14:paraId="2D8D71B6" w14:textId="4EC80F02">
      <w:pPr>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w:t>
      </w:r>
      <w:r w:rsidRPr="5FC78A55" w:rsidR="008C2AB6">
        <w:rPr>
          <w:rFonts w:ascii="Times New Roman" w:hAnsi="Times New Roman" w:cs="Times New Roman"/>
          <w:sz w:val="24"/>
          <w:szCs w:val="24"/>
        </w:rPr>
        <w:t>1</w:t>
      </w:r>
      <w:r w:rsidRPr="5FC78A55">
        <w:rPr>
          <w:rFonts w:ascii="Times New Roman" w:hAnsi="Times New Roman" w:cs="Times New Roman"/>
          <w:sz w:val="24"/>
          <w:szCs w:val="24"/>
        </w:rPr>
        <w:t>) Rahvaraamatukogul on õigus edastada lugejale tema esitatud postiaadressile, telefoninumbrile või elektronposti</w:t>
      </w:r>
      <w:r w:rsidRPr="5FC78A55" w:rsidR="00877656">
        <w:rPr>
          <w:rFonts w:ascii="Times New Roman" w:hAnsi="Times New Roman" w:cs="Times New Roman"/>
          <w:sz w:val="24"/>
          <w:szCs w:val="24"/>
        </w:rPr>
        <w:t xml:space="preserve"> </w:t>
      </w:r>
      <w:r w:rsidRPr="5FC78A55">
        <w:rPr>
          <w:rFonts w:ascii="Times New Roman" w:hAnsi="Times New Roman" w:cs="Times New Roman"/>
          <w:sz w:val="24"/>
          <w:szCs w:val="24"/>
        </w:rPr>
        <w:t>aadressile meeldetuletusi ja muud lugejat puudutavat teavet, sealhulgas rahulolu- ja tagasisideküsitlusi.</w:t>
      </w:r>
    </w:p>
    <w:p w:rsidRPr="00F1238D" w:rsidR="00AF06A6" w:rsidP="00F1238D" w:rsidRDefault="00AF06A6" w14:paraId="550CCB54" w14:textId="77777777">
      <w:pPr>
        <w:spacing w:after="0" w:line="240" w:lineRule="auto"/>
        <w:contextualSpacing/>
        <w:jc w:val="both"/>
        <w:rPr>
          <w:rFonts w:ascii="Times New Roman" w:hAnsi="Times New Roman" w:cs="Times New Roman"/>
          <w:sz w:val="24"/>
          <w:szCs w:val="24"/>
        </w:rPr>
      </w:pPr>
    </w:p>
    <w:p w:rsidR="0053079D" w:rsidP="00F1238D" w:rsidRDefault="00AF06A6" w14:paraId="265021DE" w14:textId="4E92B8CE">
      <w:pPr>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w:t>
      </w:r>
      <w:r w:rsidRPr="5FC78A55" w:rsidR="008C2AB6">
        <w:rPr>
          <w:rFonts w:ascii="Times New Roman" w:hAnsi="Times New Roman" w:cs="Times New Roman"/>
          <w:sz w:val="24"/>
          <w:szCs w:val="24"/>
        </w:rPr>
        <w:t>2</w:t>
      </w:r>
      <w:r w:rsidRPr="5FC78A55">
        <w:rPr>
          <w:rFonts w:ascii="Times New Roman" w:hAnsi="Times New Roman" w:cs="Times New Roman"/>
          <w:sz w:val="24"/>
          <w:szCs w:val="24"/>
        </w:rPr>
        <w:t xml:space="preserve">) Käesoleva paragrahvi lõikes </w:t>
      </w:r>
      <w:r w:rsidRPr="5FC78A55" w:rsidR="008B2E44">
        <w:rPr>
          <w:rFonts w:ascii="Times New Roman" w:hAnsi="Times New Roman" w:cs="Times New Roman"/>
          <w:sz w:val="24"/>
          <w:szCs w:val="24"/>
        </w:rPr>
        <w:t>1</w:t>
      </w:r>
      <w:r w:rsidRPr="5FC78A55">
        <w:rPr>
          <w:rFonts w:ascii="Times New Roman" w:hAnsi="Times New Roman" w:cs="Times New Roman"/>
          <w:sz w:val="24"/>
          <w:szCs w:val="24"/>
        </w:rPr>
        <w:t xml:space="preserve"> nimetatud õigus ei hõlma teavitusi, mis ei ole rahvaraamatukogu teenuste osutamiseks vältimatult vajalikud. Sellisteks teavitusteks on vajalik lugeja nõusolek.</w:t>
      </w:r>
    </w:p>
    <w:p w:rsidRPr="00F1238D" w:rsidR="00AF06A6" w:rsidP="00F1238D" w:rsidRDefault="00AF06A6" w14:paraId="6B691F1F" w14:textId="77777777">
      <w:pPr>
        <w:spacing w:after="0" w:line="240" w:lineRule="auto"/>
        <w:contextualSpacing/>
        <w:jc w:val="both"/>
        <w:rPr>
          <w:rFonts w:ascii="Times New Roman" w:hAnsi="Times New Roman" w:cs="Times New Roman"/>
          <w:sz w:val="24"/>
          <w:szCs w:val="24"/>
        </w:rPr>
      </w:pPr>
    </w:p>
    <w:p w:rsidRPr="00F1238D" w:rsidR="00AF06A6" w:rsidDel="0053079D" w:rsidP="00F1238D" w:rsidRDefault="00AF06A6" w14:paraId="6B3017D0" w14:textId="7742D148">
      <w:pPr>
        <w:spacing w:after="0" w:line="240" w:lineRule="auto"/>
        <w:contextualSpacing/>
        <w:jc w:val="both"/>
        <w:rPr>
          <w:rFonts w:ascii="Times New Roman" w:hAnsi="Times New Roman" w:cs="Times New Roman"/>
          <w:b/>
          <w:bCs/>
          <w:sz w:val="24"/>
          <w:szCs w:val="24"/>
        </w:rPr>
      </w:pPr>
      <w:r w:rsidRPr="00F1238D">
        <w:rPr>
          <w:rStyle w:val="normaltextrun"/>
          <w:rFonts w:ascii="Times New Roman" w:hAnsi="Times New Roman" w:cs="Times New Roman"/>
          <w:color w:val="000000"/>
          <w:sz w:val="24"/>
          <w:szCs w:val="24"/>
          <w:bdr w:val="none" w:color="auto" w:sz="0" w:space="0" w:frame="1"/>
        </w:rPr>
        <w:t>(</w:t>
      </w:r>
      <w:r w:rsidRPr="00F1238D" w:rsidR="008C2AB6">
        <w:rPr>
          <w:rStyle w:val="normaltextrun"/>
          <w:rFonts w:ascii="Times New Roman" w:hAnsi="Times New Roman" w:cs="Times New Roman"/>
          <w:color w:val="000000"/>
          <w:sz w:val="24"/>
          <w:szCs w:val="24"/>
          <w:bdr w:val="none" w:color="auto" w:sz="0" w:space="0" w:frame="1"/>
        </w:rPr>
        <w:t>3</w:t>
      </w:r>
      <w:r w:rsidRPr="00F1238D">
        <w:rPr>
          <w:rStyle w:val="normaltextrun"/>
          <w:rFonts w:ascii="Times New Roman" w:hAnsi="Times New Roman" w:cs="Times New Roman"/>
          <w:color w:val="000000"/>
          <w:sz w:val="24"/>
          <w:szCs w:val="24"/>
          <w:bdr w:val="none" w:color="auto" w:sz="0" w:space="0" w:frame="1"/>
        </w:rPr>
        <w:t xml:space="preserve">) Kohaliku omavalitsuse üksus võib </w:t>
      </w:r>
      <w:r w:rsidRPr="00F1238D" w:rsidR="009176E6">
        <w:rPr>
          <w:rStyle w:val="normaltextrun"/>
          <w:rFonts w:ascii="Times New Roman" w:hAnsi="Times New Roman" w:cs="Times New Roman"/>
          <w:color w:val="000000"/>
          <w:sz w:val="24"/>
          <w:szCs w:val="24"/>
          <w:bdr w:val="none" w:color="auto" w:sz="0" w:space="0" w:frame="1"/>
        </w:rPr>
        <w:t>edastada</w:t>
      </w:r>
      <w:r w:rsidRPr="00F1238D">
        <w:rPr>
          <w:rStyle w:val="normaltextrun"/>
          <w:rFonts w:ascii="Times New Roman" w:hAnsi="Times New Roman" w:cs="Times New Roman"/>
          <w:color w:val="000000"/>
          <w:sz w:val="24"/>
          <w:szCs w:val="24"/>
          <w:bdr w:val="none" w:color="auto" w:sz="0" w:space="0" w:frame="1"/>
        </w:rPr>
        <w:t xml:space="preserve"> esimesse klassi mineva õpilase kooli registreerinud seaduslikule esindajale rahvastikuregistrisse kantud elukoha või elektronposti aadressile teabe esindatava rahvaraamatukogu lugejaks saamise võimaluse</w:t>
      </w:r>
      <w:r w:rsidRPr="08DD8AFA" w:rsidR="006620B7">
        <w:rPr>
          <w:rStyle w:val="normaltextrun"/>
          <w:rFonts w:ascii="Times New Roman" w:hAnsi="Times New Roman" w:cs="Times New Roman"/>
          <w:color w:val="000000" w:themeColor="text1"/>
          <w:sz w:val="24"/>
          <w:szCs w:val="24"/>
        </w:rPr>
        <w:t xml:space="preserve"> kohta</w:t>
      </w:r>
      <w:r w:rsidRPr="00F1238D">
        <w:rPr>
          <w:rStyle w:val="normaltextrun"/>
          <w:rFonts w:ascii="Times New Roman" w:hAnsi="Times New Roman" w:cs="Times New Roman"/>
          <w:color w:val="000000"/>
          <w:sz w:val="24"/>
          <w:szCs w:val="24"/>
          <w:bdr w:val="none" w:color="auto" w:sz="0" w:space="0" w:frame="1"/>
        </w:rPr>
        <w:t>.</w:t>
      </w:r>
    </w:p>
    <w:p w:rsidRPr="00F1238D" w:rsidR="001D2DD2" w:rsidP="00F1238D" w:rsidRDefault="001D2DD2" w14:paraId="4821162E" w14:textId="77777777">
      <w:pPr>
        <w:spacing w:after="0" w:line="240" w:lineRule="auto"/>
        <w:contextualSpacing/>
        <w:jc w:val="both"/>
        <w:rPr>
          <w:rFonts w:ascii="Times New Roman" w:hAnsi="Times New Roman" w:cs="Times New Roman"/>
          <w:sz w:val="24"/>
          <w:szCs w:val="24"/>
        </w:rPr>
      </w:pPr>
    </w:p>
    <w:p w:rsidR="0053079D" w:rsidP="00F1238D" w:rsidRDefault="001D2DD2" w14:paraId="2F0E826C" w14:textId="44A421DA">
      <w:pPr>
        <w:spacing w:after="0" w:line="240" w:lineRule="auto"/>
        <w:contextualSpacing/>
        <w:jc w:val="both"/>
        <w:rPr>
          <w:rFonts w:ascii="Times New Roman" w:hAnsi="Times New Roman" w:eastAsia="Times New Roman" w:cs="Times New Roman"/>
          <w:sz w:val="24"/>
          <w:szCs w:val="24"/>
          <w:lang w:eastAsia="et-EE"/>
        </w:rPr>
      </w:pPr>
      <w:r w:rsidRPr="00F1238D">
        <w:rPr>
          <w:rFonts w:ascii="Times New Roman" w:hAnsi="Times New Roman" w:eastAsia="Times New Roman" w:cs="Times New Roman"/>
          <w:b/>
          <w:bCs/>
          <w:sz w:val="24"/>
          <w:szCs w:val="24"/>
          <w:lang w:eastAsia="et-EE"/>
        </w:rPr>
        <w:t xml:space="preserve">§ </w:t>
      </w:r>
      <w:r w:rsidRPr="00F1238D" w:rsidR="008C2AB6">
        <w:rPr>
          <w:rFonts w:ascii="Times New Roman" w:hAnsi="Times New Roman" w:eastAsia="Times New Roman" w:cs="Times New Roman"/>
          <w:b/>
          <w:bCs/>
          <w:sz w:val="24"/>
          <w:szCs w:val="24"/>
          <w:lang w:eastAsia="et-EE"/>
        </w:rPr>
        <w:t>2</w:t>
      </w:r>
      <w:r w:rsidRPr="00F1238D" w:rsidR="00D04416">
        <w:rPr>
          <w:rFonts w:ascii="Times New Roman" w:hAnsi="Times New Roman" w:eastAsia="Times New Roman" w:cs="Times New Roman"/>
          <w:b/>
          <w:bCs/>
          <w:sz w:val="24"/>
          <w:szCs w:val="24"/>
          <w:lang w:eastAsia="et-EE"/>
        </w:rPr>
        <w:t>0</w:t>
      </w:r>
      <w:r w:rsidRPr="00F1238D">
        <w:rPr>
          <w:rFonts w:ascii="Times New Roman" w:hAnsi="Times New Roman" w:eastAsia="Times New Roman" w:cs="Times New Roman"/>
          <w:b/>
          <w:bCs/>
          <w:sz w:val="24"/>
          <w:szCs w:val="24"/>
          <w:lang w:eastAsia="et-EE"/>
        </w:rPr>
        <w:t>. Rahvaraamatukogu kasutamise eeskiri</w:t>
      </w:r>
    </w:p>
    <w:p w:rsidRPr="00F1238D" w:rsidR="001D2DD2" w:rsidP="00F1238D" w:rsidRDefault="001D2DD2" w14:paraId="78DF617E" w14:textId="77777777">
      <w:pPr>
        <w:spacing w:after="0" w:line="240" w:lineRule="auto"/>
        <w:contextualSpacing/>
        <w:jc w:val="both"/>
        <w:rPr>
          <w:rFonts w:ascii="Times New Roman" w:hAnsi="Times New Roman" w:eastAsia="Times New Roman" w:cs="Times New Roman"/>
          <w:sz w:val="24"/>
          <w:szCs w:val="24"/>
          <w:lang w:eastAsia="et-EE"/>
        </w:rPr>
      </w:pPr>
    </w:p>
    <w:p w:rsidRPr="00F1238D" w:rsidR="001D2DD2" w:rsidP="00F1238D" w:rsidRDefault="001D2DD2" w14:paraId="62AE88AC" w14:textId="1FB156DD">
      <w:pPr>
        <w:spacing w:after="0" w:line="240" w:lineRule="auto"/>
        <w:contextualSpacing/>
        <w:jc w:val="both"/>
        <w:rPr>
          <w:rFonts w:ascii="Times New Roman" w:hAnsi="Times New Roman" w:cs="Times New Roman"/>
          <w:sz w:val="24"/>
          <w:szCs w:val="24"/>
        </w:rPr>
      </w:pPr>
      <w:r w:rsidRPr="00F1238D">
        <w:rPr>
          <w:rFonts w:ascii="Times New Roman" w:hAnsi="Times New Roman" w:eastAsia="Times New Roman" w:cs="Times New Roman"/>
          <w:sz w:val="24"/>
          <w:szCs w:val="24"/>
          <w:lang w:eastAsia="et-EE"/>
        </w:rPr>
        <w:t>Rahvaraamatukogu teeninduse täpsem korraldus ning lugejate ja külastajate õigused ja kohustused sätestatakse kohaliku omavalitsuse üksuse kehtestatud rahvaraamatukogu kasutamise eeskirjas, mis tehakse teatavaks igale lugejale ja külastajale.</w:t>
      </w:r>
    </w:p>
    <w:p w:rsidRPr="00F1238D" w:rsidR="00413396" w:rsidP="00F1238D" w:rsidRDefault="00413396" w14:paraId="5F7CC455" w14:textId="77777777">
      <w:pPr>
        <w:spacing w:after="0" w:line="240" w:lineRule="auto"/>
        <w:contextualSpacing/>
        <w:jc w:val="both"/>
        <w:rPr>
          <w:rFonts w:ascii="Times New Roman" w:hAnsi="Times New Roman" w:eastAsia="Times New Roman" w:cs="Times New Roman"/>
          <w:sz w:val="24"/>
          <w:szCs w:val="24"/>
          <w:lang w:eastAsia="et-EE"/>
        </w:rPr>
      </w:pPr>
    </w:p>
    <w:p w:rsidRPr="00F1238D" w:rsidR="00413396" w:rsidP="00F1238D" w:rsidRDefault="00413396" w14:paraId="1231CD72" w14:textId="706F41B7">
      <w:pPr>
        <w:spacing w:after="0" w:line="240" w:lineRule="auto"/>
        <w:contextualSpacing/>
        <w:jc w:val="both"/>
        <w:rPr>
          <w:rFonts w:ascii="Times New Roman" w:hAnsi="Times New Roman" w:cs="Times New Roman"/>
          <w:sz w:val="24"/>
          <w:szCs w:val="24"/>
        </w:rPr>
      </w:pPr>
      <w:r w:rsidRPr="00F1238D">
        <w:rPr>
          <w:rFonts w:ascii="Times New Roman" w:hAnsi="Times New Roman" w:eastAsia="Times New Roman" w:cs="Times New Roman"/>
          <w:b/>
          <w:bCs/>
          <w:sz w:val="24"/>
          <w:szCs w:val="24"/>
          <w:lang w:eastAsia="et-EE"/>
        </w:rPr>
        <w:t xml:space="preserve">§ </w:t>
      </w:r>
      <w:r w:rsidRPr="00F1238D" w:rsidR="008C2AB6">
        <w:rPr>
          <w:rFonts w:ascii="Times New Roman" w:hAnsi="Times New Roman" w:eastAsia="Times New Roman" w:cs="Times New Roman"/>
          <w:b/>
          <w:bCs/>
          <w:sz w:val="24"/>
          <w:szCs w:val="24"/>
          <w:lang w:eastAsia="et-EE"/>
        </w:rPr>
        <w:t>2</w:t>
      </w:r>
      <w:r w:rsidRPr="00F1238D" w:rsidR="00D04416">
        <w:rPr>
          <w:rFonts w:ascii="Times New Roman" w:hAnsi="Times New Roman" w:eastAsia="Times New Roman" w:cs="Times New Roman"/>
          <w:b/>
          <w:bCs/>
          <w:sz w:val="24"/>
          <w:szCs w:val="24"/>
          <w:lang w:eastAsia="et-EE"/>
        </w:rPr>
        <w:t>1</w:t>
      </w:r>
      <w:r w:rsidRPr="00F1238D">
        <w:rPr>
          <w:rFonts w:ascii="Times New Roman" w:hAnsi="Times New Roman" w:eastAsia="Times New Roman" w:cs="Times New Roman"/>
          <w:b/>
          <w:bCs/>
          <w:sz w:val="24"/>
          <w:szCs w:val="24"/>
          <w:lang w:eastAsia="et-EE"/>
        </w:rPr>
        <w:t>. Lugeja ja külastaja vastutus</w:t>
      </w:r>
    </w:p>
    <w:p w:rsidRPr="00F1238D" w:rsidR="00413396" w:rsidP="00F1238D" w:rsidRDefault="00413396" w14:paraId="632BE217" w14:textId="77777777">
      <w:pPr>
        <w:spacing w:after="0" w:line="240" w:lineRule="auto"/>
        <w:contextualSpacing/>
        <w:jc w:val="both"/>
        <w:rPr>
          <w:rFonts w:ascii="Times New Roman" w:hAnsi="Times New Roman" w:cs="Times New Roman"/>
          <w:sz w:val="24"/>
          <w:szCs w:val="24"/>
        </w:rPr>
      </w:pPr>
    </w:p>
    <w:p w:rsidR="0053079D" w:rsidP="00F1238D" w:rsidRDefault="00413396" w14:paraId="5AAE2673" w14:textId="6C28E998">
      <w:pPr>
        <w:spacing w:after="0" w:line="240" w:lineRule="auto"/>
        <w:contextualSpacing/>
        <w:jc w:val="both"/>
        <w:rPr>
          <w:rFonts w:ascii="Times New Roman" w:hAnsi="Times New Roman" w:eastAsia="Times New Roman" w:cs="Times New Roman"/>
          <w:sz w:val="24"/>
          <w:szCs w:val="24"/>
          <w:lang w:eastAsia="et-EE"/>
        </w:rPr>
      </w:pPr>
      <w:r w:rsidRPr="00F1238D">
        <w:rPr>
          <w:rFonts w:ascii="Times New Roman" w:hAnsi="Times New Roman" w:eastAsia="Times New Roman" w:cs="Times New Roman"/>
          <w:sz w:val="24"/>
          <w:szCs w:val="24"/>
          <w:lang w:eastAsia="et-EE"/>
        </w:rPr>
        <w:t>(1) Lugeja on kohustatud laenutatud väljaande ja eseme tagastama laenutustähtaja jooksul. Kui lugeja ei tagasta laenutatud väljaannet ja eset tähtpäevaks, võib rahvaraamatukogu nõuda viivitatud aja eest tasu, kuid mitte rohkem kui 0,1 eurot iga viivitatud päeva eest ühe väljaande või eseme kohta.</w:t>
      </w:r>
    </w:p>
    <w:p w:rsidRPr="00F1238D" w:rsidR="00413396" w:rsidP="00F1238D" w:rsidRDefault="00413396" w14:paraId="437A7C41" w14:textId="77777777">
      <w:pPr>
        <w:spacing w:after="0" w:line="240" w:lineRule="auto"/>
        <w:contextualSpacing/>
        <w:jc w:val="both"/>
        <w:rPr>
          <w:rFonts w:ascii="Times New Roman" w:hAnsi="Times New Roman" w:eastAsia="Times New Roman" w:cs="Times New Roman"/>
          <w:b/>
          <w:bCs/>
          <w:sz w:val="24"/>
          <w:szCs w:val="24"/>
          <w:lang w:eastAsia="et-EE"/>
        </w:rPr>
      </w:pPr>
    </w:p>
    <w:p w:rsidR="0053079D" w:rsidP="00F1238D" w:rsidRDefault="00413396" w14:paraId="6605F2FA" w14:textId="3CF5868D">
      <w:pPr>
        <w:spacing w:after="0" w:line="240" w:lineRule="auto"/>
        <w:contextualSpacing/>
        <w:jc w:val="both"/>
        <w:rPr>
          <w:rFonts w:ascii="Times New Roman" w:hAnsi="Times New Roman" w:eastAsia="Times New Roman" w:cs="Times New Roman"/>
          <w:sz w:val="24"/>
          <w:szCs w:val="24"/>
          <w:lang w:eastAsia="et-EE"/>
        </w:rPr>
      </w:pPr>
      <w:r w:rsidRPr="00F1238D">
        <w:rPr>
          <w:rFonts w:ascii="Times New Roman" w:hAnsi="Times New Roman" w:eastAsia="Times New Roman" w:cs="Times New Roman"/>
          <w:sz w:val="24"/>
          <w:szCs w:val="24"/>
          <w:lang w:eastAsia="et-EE"/>
        </w:rPr>
        <w:t>(2) Väljaande või eseme rikkumise või tagastamata jätmise korral on lugeja kohustatud selle asendama või tasuma selle hinna kuni kümnekordses suuruses.</w:t>
      </w:r>
    </w:p>
    <w:p w:rsidRPr="00F1238D" w:rsidR="00413396" w:rsidP="00F1238D" w:rsidRDefault="00413396" w14:paraId="5FCFDB32" w14:textId="77777777">
      <w:pPr>
        <w:spacing w:after="0" w:line="240" w:lineRule="auto"/>
        <w:contextualSpacing/>
        <w:jc w:val="both"/>
        <w:rPr>
          <w:rFonts w:ascii="Times New Roman" w:hAnsi="Times New Roman" w:eastAsia="Times New Roman" w:cs="Times New Roman"/>
          <w:sz w:val="24"/>
          <w:szCs w:val="24"/>
          <w:lang w:eastAsia="et-EE"/>
        </w:rPr>
      </w:pPr>
    </w:p>
    <w:p w:rsidR="0053079D" w:rsidP="00F1238D" w:rsidRDefault="00413396" w14:paraId="0D473B90" w14:textId="78BC9143">
      <w:pPr>
        <w:spacing w:after="0" w:line="240" w:lineRule="auto"/>
        <w:contextualSpacing/>
        <w:jc w:val="both"/>
        <w:rPr>
          <w:rFonts w:ascii="Times New Roman" w:hAnsi="Times New Roman" w:eastAsia="Times New Roman" w:cs="Times New Roman"/>
          <w:sz w:val="24"/>
          <w:szCs w:val="24"/>
          <w:lang w:eastAsia="et-EE"/>
        </w:rPr>
      </w:pPr>
      <w:r w:rsidRPr="5FC78A55">
        <w:rPr>
          <w:rFonts w:ascii="Times New Roman" w:hAnsi="Times New Roman" w:eastAsia="Times New Roman" w:cs="Times New Roman"/>
          <w:sz w:val="24"/>
          <w:szCs w:val="24"/>
          <w:lang w:eastAsia="et-EE"/>
        </w:rPr>
        <w:t>(3) Rahvaraamatukogu annab lugejale tähtaja käesoleva paragrahvi lõigetes 1 ja 2 nimetatud summade tasumiseks või väljaande ja eseme tagastamiseks. Tähtpäevaks maksmata summa tasumiseks või väljaande ja eseme tagastamiseks võib valla- või linnavalitsus teha lugejale ettekirjutuse koos sundtäitmise algatamise hoiatusega ettekirjutuse täitmata jätmise korral.</w:t>
      </w:r>
    </w:p>
    <w:p w:rsidRPr="00F1238D" w:rsidR="0058230A" w:rsidP="00F1238D" w:rsidRDefault="0058230A" w14:paraId="63C3BC63" w14:textId="77777777">
      <w:pPr>
        <w:spacing w:after="0" w:line="240" w:lineRule="auto"/>
        <w:contextualSpacing/>
        <w:jc w:val="both"/>
        <w:rPr>
          <w:rFonts w:ascii="Times New Roman" w:hAnsi="Times New Roman" w:eastAsia="Times New Roman" w:cs="Times New Roman"/>
          <w:sz w:val="24"/>
          <w:szCs w:val="24"/>
          <w:lang w:eastAsia="et-EE"/>
        </w:rPr>
      </w:pPr>
    </w:p>
    <w:p w:rsidR="0053079D" w:rsidP="00F1238D" w:rsidRDefault="0058230A" w14:paraId="00C4B585" w14:textId="73594E2D">
      <w:pPr>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 xml:space="preserve">(4) Käesoleva paragrahvi lõikes 3 nimetatud ettekirjutus toimetatakse kätte haldusmenetluse seaduse § 25 lõikes 1 sätestatud viisil. Postiga kättetoimetamise korral võib ettekirjutuse kätte toimetada lihtkirjaga. Lihtkirjaga kättetoimetamise korral loetakse ettekirjutus </w:t>
      </w:r>
      <w:proofErr w:type="spellStart"/>
      <w:r w:rsidRPr="5FC78A55">
        <w:rPr>
          <w:rFonts w:ascii="Times New Roman" w:hAnsi="Times New Roman" w:cs="Times New Roman"/>
          <w:sz w:val="24"/>
          <w:szCs w:val="24"/>
        </w:rPr>
        <w:t>kättetoimetatuks</w:t>
      </w:r>
      <w:proofErr w:type="spellEnd"/>
      <w:r w:rsidRPr="5FC78A55">
        <w:rPr>
          <w:rFonts w:ascii="Times New Roman" w:hAnsi="Times New Roman" w:cs="Times New Roman"/>
          <w:sz w:val="24"/>
          <w:szCs w:val="24"/>
        </w:rPr>
        <w:t>, kui on möödunud 30 päeva selle saatmisest.</w:t>
      </w:r>
    </w:p>
    <w:p w:rsidRPr="00F1238D" w:rsidR="0058230A" w:rsidP="00F1238D" w:rsidRDefault="0058230A" w14:paraId="5027BE3F" w14:textId="77777777">
      <w:pPr>
        <w:spacing w:after="0" w:line="240" w:lineRule="auto"/>
        <w:contextualSpacing/>
        <w:jc w:val="both"/>
        <w:rPr>
          <w:rFonts w:ascii="Times New Roman" w:hAnsi="Times New Roman" w:cs="Times New Roman"/>
          <w:sz w:val="24"/>
          <w:szCs w:val="24"/>
        </w:rPr>
      </w:pPr>
    </w:p>
    <w:p w:rsidR="0053079D" w:rsidP="00F1238D" w:rsidRDefault="0058230A" w14:paraId="15745742" w14:textId="36EEE39F">
      <w:pPr>
        <w:spacing w:after="0" w:line="240" w:lineRule="auto"/>
        <w:contextualSpacing/>
        <w:jc w:val="both"/>
        <w:rPr>
          <w:rFonts w:ascii="Times New Roman" w:hAnsi="Times New Roman" w:eastAsia="Times New Roman" w:cs="Times New Roman"/>
          <w:sz w:val="24"/>
          <w:szCs w:val="24"/>
          <w:lang w:eastAsia="et-EE"/>
        </w:rPr>
      </w:pPr>
      <w:r w:rsidRPr="5FC78A55">
        <w:rPr>
          <w:rFonts w:ascii="Times New Roman" w:hAnsi="Times New Roman" w:eastAsia="Times New Roman" w:cs="Times New Roman"/>
          <w:sz w:val="24"/>
          <w:szCs w:val="24"/>
          <w:lang w:eastAsia="et-EE"/>
        </w:rPr>
        <w:t>(5) Käesoleva paragrahvi lõikes 3 nimetatud hoiatuses märgitud tähtaja jooksul ettekirjutuse täitmata jätmise korral on valla- või linnavalitsusel õigus anda ettekirjutus sundtäitmiseks täitemenetluse seadustikus sätestatud korras.</w:t>
      </w:r>
    </w:p>
    <w:p w:rsidRPr="00F1238D" w:rsidR="00413396" w:rsidP="00F1238D" w:rsidRDefault="00413396" w14:paraId="35A3A8EB" w14:textId="77777777">
      <w:pPr>
        <w:spacing w:after="0" w:line="240" w:lineRule="auto"/>
        <w:contextualSpacing/>
        <w:jc w:val="both"/>
        <w:rPr>
          <w:rFonts w:ascii="Times New Roman" w:hAnsi="Times New Roman" w:eastAsia="Times New Roman" w:cs="Times New Roman"/>
          <w:sz w:val="24"/>
          <w:szCs w:val="24"/>
          <w:lang w:eastAsia="et-EE"/>
        </w:rPr>
      </w:pPr>
    </w:p>
    <w:p w:rsidR="0053079D" w:rsidP="00F1238D" w:rsidRDefault="00413396" w14:paraId="2B442B56" w14:textId="0FEACA74">
      <w:pPr>
        <w:spacing w:after="0" w:line="240" w:lineRule="auto"/>
        <w:contextualSpacing/>
        <w:jc w:val="both"/>
        <w:rPr>
          <w:rFonts w:ascii="Times New Roman" w:hAnsi="Times New Roman" w:eastAsia="Times New Roman" w:cs="Times New Roman"/>
          <w:b/>
          <w:bCs/>
          <w:sz w:val="24"/>
          <w:szCs w:val="24"/>
          <w:lang w:eastAsia="et-EE"/>
        </w:rPr>
      </w:pPr>
      <w:r w:rsidRPr="5FC78A55">
        <w:rPr>
          <w:rFonts w:ascii="Times New Roman" w:hAnsi="Times New Roman" w:eastAsia="Times New Roman" w:cs="Times New Roman"/>
          <w:sz w:val="24"/>
          <w:szCs w:val="24"/>
          <w:lang w:eastAsia="et-EE"/>
        </w:rPr>
        <w:t>(</w:t>
      </w:r>
      <w:r w:rsidRPr="5FC78A55" w:rsidR="0058230A">
        <w:rPr>
          <w:rFonts w:ascii="Times New Roman" w:hAnsi="Times New Roman" w:eastAsia="Times New Roman" w:cs="Times New Roman"/>
          <w:sz w:val="24"/>
          <w:szCs w:val="24"/>
          <w:lang w:eastAsia="et-EE"/>
        </w:rPr>
        <w:t>6</w:t>
      </w:r>
      <w:r w:rsidRPr="5FC78A55">
        <w:rPr>
          <w:rFonts w:ascii="Times New Roman" w:hAnsi="Times New Roman" w:eastAsia="Times New Roman" w:cs="Times New Roman"/>
          <w:sz w:val="24"/>
          <w:szCs w:val="24"/>
          <w:lang w:eastAsia="et-EE"/>
        </w:rPr>
        <w:t xml:space="preserve">) Valla- või linnavalitsus võib lugejalt, kes ei ole käesoleva paragrahvi lõigetes 1 ja 2 nimetatud kohustusi rahvaraamatukogu antud tähtaja jooksul täitnud, võtta väljaannete ja esemete </w:t>
      </w:r>
      <w:proofErr w:type="spellStart"/>
      <w:r w:rsidRPr="5FC78A55">
        <w:rPr>
          <w:rFonts w:ascii="Times New Roman" w:hAnsi="Times New Roman" w:eastAsia="Times New Roman" w:cs="Times New Roman"/>
          <w:sz w:val="24"/>
          <w:szCs w:val="24"/>
          <w:lang w:eastAsia="et-EE"/>
        </w:rPr>
        <w:t>kojulaenutamise</w:t>
      </w:r>
      <w:proofErr w:type="spellEnd"/>
      <w:r w:rsidRPr="5FC78A55">
        <w:rPr>
          <w:rFonts w:ascii="Times New Roman" w:hAnsi="Times New Roman" w:eastAsia="Times New Roman" w:cs="Times New Roman"/>
          <w:sz w:val="24"/>
          <w:szCs w:val="24"/>
          <w:lang w:eastAsia="et-EE"/>
        </w:rPr>
        <w:t xml:space="preserve"> õiguse ära kohustuste täitmiseni, kuid mitte kauemaks kui üheks aastaks.</w:t>
      </w:r>
    </w:p>
    <w:p w:rsidRPr="00F1238D" w:rsidR="001A5FCF" w:rsidP="00F1238D" w:rsidRDefault="001A5FCF" w14:paraId="71909BEF" w14:textId="77777777">
      <w:pPr>
        <w:spacing w:after="0" w:line="240" w:lineRule="auto"/>
        <w:contextualSpacing/>
        <w:jc w:val="both"/>
        <w:rPr>
          <w:rFonts w:ascii="Times New Roman" w:hAnsi="Times New Roman" w:eastAsia="Times New Roman" w:cs="Times New Roman"/>
          <w:b/>
          <w:bCs/>
          <w:sz w:val="24"/>
          <w:szCs w:val="24"/>
          <w:lang w:eastAsia="et-EE"/>
        </w:rPr>
      </w:pPr>
    </w:p>
    <w:p w:rsidRPr="00F1238D" w:rsidR="001A5FCF" w:rsidP="00F1238D" w:rsidRDefault="001A5FCF" w14:paraId="489B2E66" w14:textId="53E3FEE8">
      <w:pPr>
        <w:spacing w:after="0" w:line="240" w:lineRule="auto"/>
        <w:contextualSpacing/>
        <w:jc w:val="both"/>
        <w:rPr>
          <w:rFonts w:ascii="Times New Roman" w:hAnsi="Times New Roman" w:eastAsia="Times New Roman" w:cs="Times New Roman"/>
          <w:b/>
          <w:bCs/>
          <w:sz w:val="24"/>
          <w:szCs w:val="24"/>
          <w:lang w:eastAsia="et-EE"/>
        </w:rPr>
      </w:pPr>
      <w:r w:rsidRPr="00F1238D">
        <w:rPr>
          <w:rFonts w:ascii="Times New Roman" w:hAnsi="Times New Roman" w:cs="Times New Roman"/>
          <w:sz w:val="24"/>
          <w:szCs w:val="24"/>
        </w:rPr>
        <w:t xml:space="preserve">(7) Valla- või linnavalitsus võib lugejalt või külastajalt, kes rikub korduvalt rahvaraamatukogu kasutamise eeskirja, häirides oluliselt rahvaraamatukogu tööd, ohustades raamatukogutöötajate või teiste lugejate ja külastajate turvalisust või kahjustades </w:t>
      </w:r>
      <w:r w:rsidRPr="00F1238D" w:rsidR="0066776B">
        <w:rPr>
          <w:rFonts w:ascii="Times New Roman" w:hAnsi="Times New Roman" w:cs="Times New Roman"/>
          <w:sz w:val="24"/>
          <w:szCs w:val="24"/>
        </w:rPr>
        <w:t>rahva</w:t>
      </w:r>
      <w:r w:rsidRPr="00F1238D">
        <w:rPr>
          <w:rFonts w:ascii="Times New Roman" w:hAnsi="Times New Roman" w:cs="Times New Roman"/>
          <w:sz w:val="24"/>
          <w:szCs w:val="24"/>
        </w:rPr>
        <w:t>raamatukogu vara, võtta selle rahvaraamatukogu</w:t>
      </w:r>
      <w:r w:rsidRPr="00F1238D" w:rsidR="008157CD">
        <w:rPr>
          <w:rFonts w:ascii="Times New Roman" w:hAnsi="Times New Roman" w:cs="Times New Roman"/>
          <w:sz w:val="24"/>
          <w:szCs w:val="24"/>
        </w:rPr>
        <w:t xml:space="preserve"> või tema </w:t>
      </w:r>
      <w:r w:rsidRPr="00F1238D" w:rsidR="00B35AA7">
        <w:rPr>
          <w:rFonts w:ascii="Times New Roman" w:hAnsi="Times New Roman" w:cs="Times New Roman"/>
          <w:sz w:val="24"/>
          <w:szCs w:val="24"/>
        </w:rPr>
        <w:t xml:space="preserve">asjaomase </w:t>
      </w:r>
      <w:r w:rsidRPr="00F1238D" w:rsidR="008157CD">
        <w:rPr>
          <w:rFonts w:ascii="Times New Roman" w:hAnsi="Times New Roman" w:cs="Times New Roman"/>
          <w:sz w:val="24"/>
          <w:szCs w:val="24"/>
        </w:rPr>
        <w:t>struktuuriüksuse</w:t>
      </w:r>
      <w:r w:rsidRPr="00F1238D">
        <w:rPr>
          <w:rFonts w:ascii="Times New Roman" w:hAnsi="Times New Roman" w:cs="Times New Roman"/>
          <w:sz w:val="24"/>
          <w:szCs w:val="24"/>
        </w:rPr>
        <w:t xml:space="preserve"> külastamise õiguse ära kuni 30 päevaks.</w:t>
      </w:r>
    </w:p>
    <w:p w:rsidRPr="00F1238D" w:rsidR="0058230A" w:rsidP="00F1238D" w:rsidRDefault="0058230A" w14:paraId="0F4A6BFD" w14:textId="77777777">
      <w:pPr>
        <w:spacing w:after="0" w:line="240" w:lineRule="auto"/>
        <w:contextualSpacing/>
        <w:jc w:val="both"/>
        <w:rPr>
          <w:rFonts w:ascii="Times New Roman" w:hAnsi="Times New Roman" w:eastAsia="Times New Roman" w:cs="Times New Roman"/>
          <w:b/>
          <w:bCs/>
          <w:sz w:val="24"/>
          <w:szCs w:val="24"/>
          <w:lang w:eastAsia="et-EE"/>
        </w:rPr>
      </w:pPr>
    </w:p>
    <w:p w:rsidR="0053079D" w:rsidP="00F1238D" w:rsidRDefault="0058230A" w14:paraId="713F5599" w14:textId="066FC471">
      <w:pPr>
        <w:spacing w:after="0" w:line="240" w:lineRule="auto"/>
        <w:contextualSpacing/>
        <w:jc w:val="both"/>
        <w:rPr>
          <w:rFonts w:ascii="Times New Roman" w:hAnsi="Times New Roman" w:eastAsia="Times New Roman" w:cs="Times New Roman"/>
          <w:sz w:val="24"/>
          <w:szCs w:val="24"/>
          <w:lang w:eastAsia="et-EE"/>
        </w:rPr>
      </w:pPr>
      <w:r w:rsidRPr="5FC78A55">
        <w:rPr>
          <w:rFonts w:ascii="Times New Roman" w:hAnsi="Times New Roman" w:eastAsia="Times New Roman" w:cs="Times New Roman"/>
          <w:sz w:val="24"/>
          <w:szCs w:val="24"/>
          <w:lang w:eastAsia="et-EE"/>
        </w:rPr>
        <w:t>(</w:t>
      </w:r>
      <w:r w:rsidRPr="5FC78A55" w:rsidR="001A5FCF">
        <w:rPr>
          <w:rFonts w:ascii="Times New Roman" w:hAnsi="Times New Roman" w:eastAsia="Times New Roman" w:cs="Times New Roman"/>
          <w:sz w:val="24"/>
          <w:szCs w:val="24"/>
          <w:lang w:eastAsia="et-EE"/>
        </w:rPr>
        <w:t>8</w:t>
      </w:r>
      <w:r w:rsidRPr="5FC78A55">
        <w:rPr>
          <w:rFonts w:ascii="Times New Roman" w:hAnsi="Times New Roman" w:eastAsia="Times New Roman" w:cs="Times New Roman"/>
          <w:sz w:val="24"/>
          <w:szCs w:val="24"/>
          <w:lang w:eastAsia="et-EE"/>
        </w:rPr>
        <w:t>) Valla- või linnavalitsus võib käesoleva paragrahvi lõigetes 3</w:t>
      </w:r>
      <w:r w:rsidRPr="5FC78A55" w:rsidR="001A5FCF">
        <w:rPr>
          <w:rFonts w:ascii="Times New Roman" w:hAnsi="Times New Roman" w:eastAsia="Times New Roman" w:cs="Times New Roman"/>
          <w:sz w:val="24"/>
          <w:szCs w:val="24"/>
          <w:lang w:eastAsia="et-EE"/>
        </w:rPr>
        <w:t xml:space="preserve"> ja</w:t>
      </w:r>
      <w:r w:rsidRPr="5FC78A55">
        <w:rPr>
          <w:rFonts w:ascii="Times New Roman" w:hAnsi="Times New Roman" w:eastAsia="Times New Roman" w:cs="Times New Roman"/>
          <w:sz w:val="24"/>
          <w:szCs w:val="24"/>
          <w:lang w:eastAsia="et-EE"/>
        </w:rPr>
        <w:t xml:space="preserve"> 5</w:t>
      </w:r>
      <w:r w:rsidRPr="5FC78A55" w:rsidR="001A5FCF">
        <w:rPr>
          <w:rFonts w:ascii="Times New Roman" w:hAnsi="Times New Roman" w:eastAsia="Times New Roman" w:cs="Times New Roman"/>
          <w:sz w:val="24"/>
          <w:szCs w:val="24"/>
          <w:lang w:eastAsia="et-EE"/>
        </w:rPr>
        <w:t>–7</w:t>
      </w:r>
      <w:r w:rsidRPr="5FC78A55">
        <w:rPr>
          <w:rFonts w:ascii="Times New Roman" w:hAnsi="Times New Roman" w:eastAsia="Times New Roman" w:cs="Times New Roman"/>
          <w:sz w:val="24"/>
          <w:szCs w:val="24"/>
          <w:lang w:eastAsia="et-EE"/>
        </w:rPr>
        <w:t xml:space="preserve"> nimetatud pädevuse anda valla- või linna ametiasutusele või ametiasutuse hallatavale asutusele.</w:t>
      </w:r>
    </w:p>
    <w:p w:rsidRPr="00F1238D" w:rsidR="0058230A" w:rsidP="00F1238D" w:rsidRDefault="0058230A" w14:paraId="7203931D" w14:textId="77777777">
      <w:pPr>
        <w:spacing w:after="0" w:line="240" w:lineRule="auto"/>
        <w:contextualSpacing/>
        <w:jc w:val="both"/>
        <w:rPr>
          <w:rFonts w:ascii="Times New Roman" w:hAnsi="Times New Roman" w:eastAsia="Times New Roman" w:cs="Times New Roman"/>
          <w:sz w:val="24"/>
          <w:szCs w:val="24"/>
          <w:lang w:eastAsia="et-EE"/>
        </w:rPr>
      </w:pPr>
    </w:p>
    <w:p w:rsidR="0053079D" w:rsidP="00F1238D" w:rsidRDefault="0058230A" w14:paraId="25C3BE7D" w14:textId="0F6C950C">
      <w:pPr>
        <w:spacing w:after="0" w:line="240" w:lineRule="auto"/>
        <w:contextualSpacing/>
        <w:jc w:val="both"/>
        <w:rPr>
          <w:rFonts w:ascii="Times New Roman" w:hAnsi="Times New Roman" w:eastAsia="Times New Roman" w:cs="Times New Roman"/>
          <w:sz w:val="24"/>
          <w:szCs w:val="24"/>
          <w:lang w:eastAsia="et-EE"/>
        </w:rPr>
      </w:pPr>
      <w:r w:rsidRPr="5FC78A55">
        <w:rPr>
          <w:rFonts w:ascii="Times New Roman" w:hAnsi="Times New Roman" w:eastAsia="Times New Roman" w:cs="Times New Roman"/>
          <w:sz w:val="24"/>
          <w:szCs w:val="24"/>
          <w:lang w:eastAsia="et-EE"/>
        </w:rPr>
        <w:t>(</w:t>
      </w:r>
      <w:r w:rsidRPr="5FC78A55" w:rsidR="001A5FCF">
        <w:rPr>
          <w:rFonts w:ascii="Times New Roman" w:hAnsi="Times New Roman" w:eastAsia="Times New Roman" w:cs="Times New Roman"/>
          <w:sz w:val="24"/>
          <w:szCs w:val="24"/>
          <w:lang w:eastAsia="et-EE"/>
        </w:rPr>
        <w:t>9</w:t>
      </w:r>
      <w:r w:rsidRPr="5FC78A55">
        <w:rPr>
          <w:rFonts w:ascii="Times New Roman" w:hAnsi="Times New Roman" w:eastAsia="Times New Roman" w:cs="Times New Roman"/>
          <w:sz w:val="24"/>
          <w:szCs w:val="24"/>
          <w:lang w:eastAsia="et-EE"/>
        </w:rPr>
        <w:t>) Käesoleva paragrahvi lõigetes 1 ja 2 nimetatud summad laekuvad kohaliku omavalitsuse eelarvesse.</w:t>
      </w:r>
    </w:p>
    <w:p w:rsidRPr="00F1238D" w:rsidR="0058230A" w:rsidP="00F1238D" w:rsidRDefault="0058230A" w14:paraId="6D0D6147" w14:textId="77777777">
      <w:pPr>
        <w:spacing w:after="0" w:line="240" w:lineRule="auto"/>
        <w:contextualSpacing/>
        <w:jc w:val="both"/>
        <w:rPr>
          <w:rFonts w:ascii="Times New Roman" w:hAnsi="Times New Roman" w:eastAsia="Times New Roman" w:cs="Times New Roman"/>
          <w:sz w:val="24"/>
          <w:szCs w:val="24"/>
          <w:lang w:eastAsia="et-EE"/>
        </w:rPr>
      </w:pPr>
    </w:p>
    <w:p w:rsidR="0053079D" w:rsidP="00F1238D" w:rsidRDefault="0058230A" w14:paraId="616F92DB" w14:textId="41CE6F81">
      <w:pPr>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w:t>
      </w:r>
      <w:r w:rsidRPr="5FC78A55" w:rsidR="001A5FCF">
        <w:rPr>
          <w:rFonts w:ascii="Times New Roman" w:hAnsi="Times New Roman" w:cs="Times New Roman"/>
          <w:sz w:val="24"/>
          <w:szCs w:val="24"/>
        </w:rPr>
        <w:t>10</w:t>
      </w:r>
      <w:r w:rsidRPr="5FC78A55">
        <w:rPr>
          <w:rFonts w:ascii="Times New Roman" w:hAnsi="Times New Roman" w:cs="Times New Roman"/>
          <w:sz w:val="24"/>
          <w:szCs w:val="24"/>
        </w:rPr>
        <w:t>) Käesoleva paragrahvi lõigetest 1 ja 2 tulenevate nõuete aegumistähtaeg on kümme aastat.</w:t>
      </w:r>
    </w:p>
    <w:p w:rsidRPr="00F1238D" w:rsidR="0058230A" w:rsidP="00F1238D" w:rsidRDefault="0058230A" w14:paraId="1AFEDDA9" w14:textId="77777777">
      <w:pPr>
        <w:spacing w:after="0" w:line="240" w:lineRule="auto"/>
        <w:contextualSpacing/>
        <w:jc w:val="both"/>
        <w:rPr>
          <w:rFonts w:ascii="Times New Roman" w:hAnsi="Times New Roman" w:cs="Times New Roman"/>
          <w:sz w:val="24"/>
          <w:szCs w:val="24"/>
        </w:rPr>
      </w:pPr>
    </w:p>
    <w:p w:rsidRPr="00F1238D" w:rsidR="0058230A" w:rsidP="00F1238D" w:rsidRDefault="0058230A" w14:paraId="5B29CF8E" w14:textId="3AF18435">
      <w:pPr>
        <w:spacing w:after="0" w:line="240" w:lineRule="auto"/>
        <w:contextualSpacing/>
        <w:jc w:val="both"/>
        <w:rPr>
          <w:rFonts w:ascii="Times New Roman" w:hAnsi="Times New Roman" w:eastAsia="Times New Roman" w:cs="Times New Roman"/>
          <w:b/>
          <w:bCs/>
          <w:sz w:val="24"/>
          <w:szCs w:val="24"/>
          <w:lang w:eastAsia="et-EE"/>
        </w:rPr>
      </w:pPr>
      <w:r w:rsidRPr="5FC78A55">
        <w:rPr>
          <w:rFonts w:ascii="Times New Roman" w:hAnsi="Times New Roman" w:cs="Times New Roman"/>
          <w:sz w:val="24"/>
          <w:szCs w:val="24"/>
        </w:rPr>
        <w:t>(1</w:t>
      </w:r>
      <w:r w:rsidRPr="5FC78A55" w:rsidR="001A5FCF">
        <w:rPr>
          <w:rFonts w:ascii="Times New Roman" w:hAnsi="Times New Roman" w:cs="Times New Roman"/>
          <w:sz w:val="24"/>
          <w:szCs w:val="24"/>
        </w:rPr>
        <w:t>1</w:t>
      </w:r>
      <w:r w:rsidRPr="5FC78A55">
        <w:rPr>
          <w:rFonts w:ascii="Times New Roman" w:hAnsi="Times New Roman" w:cs="Times New Roman"/>
          <w:sz w:val="24"/>
          <w:szCs w:val="24"/>
        </w:rPr>
        <w:t>) Käesoleva paragrahvi</w:t>
      </w:r>
      <w:r w:rsidRPr="5FC78A55" w:rsidR="00A74FD7">
        <w:rPr>
          <w:rFonts w:ascii="Times New Roman" w:hAnsi="Times New Roman" w:cs="Times New Roman"/>
          <w:sz w:val="24"/>
          <w:szCs w:val="24"/>
        </w:rPr>
        <w:t xml:space="preserve"> lõigetes 1–3 ja 6</w:t>
      </w:r>
      <w:r w:rsidRPr="5FC78A55">
        <w:rPr>
          <w:rFonts w:ascii="Times New Roman" w:hAnsi="Times New Roman" w:cs="Times New Roman"/>
          <w:sz w:val="24"/>
          <w:szCs w:val="24"/>
        </w:rPr>
        <w:t xml:space="preserve"> lugeja kohta sätestatut kohaldatakse alla 18-aastase isiku </w:t>
      </w:r>
      <w:r w:rsidRPr="5FC78A55" w:rsidR="00AF384C">
        <w:rPr>
          <w:rFonts w:ascii="Times New Roman" w:hAnsi="Times New Roman" w:cs="Times New Roman"/>
          <w:sz w:val="24"/>
          <w:szCs w:val="24"/>
        </w:rPr>
        <w:t>ning</w:t>
      </w:r>
      <w:r w:rsidRPr="5FC78A55">
        <w:rPr>
          <w:rFonts w:ascii="Times New Roman" w:hAnsi="Times New Roman" w:cs="Times New Roman"/>
          <w:sz w:val="24"/>
          <w:szCs w:val="24"/>
        </w:rPr>
        <w:t xml:space="preserve"> täisealise eestkostetava puhul vajalike erisustega tema seaduslikule esindajale.</w:t>
      </w:r>
    </w:p>
    <w:p w:rsidRPr="00F1238D" w:rsidR="000E7BDA" w:rsidP="00F1238D" w:rsidRDefault="000E7BDA" w14:paraId="0B04B1B8" w14:textId="77777777">
      <w:pPr>
        <w:spacing w:after="0" w:line="240" w:lineRule="auto"/>
        <w:contextualSpacing/>
        <w:jc w:val="both"/>
        <w:rPr>
          <w:rFonts w:ascii="Times New Roman" w:hAnsi="Times New Roman" w:eastAsia="Times New Roman" w:cs="Times New Roman"/>
          <w:sz w:val="24"/>
          <w:szCs w:val="24"/>
          <w:lang w:eastAsia="et-EE"/>
        </w:rPr>
      </w:pPr>
    </w:p>
    <w:p w:rsidR="0053079D" w:rsidP="00F1238D" w:rsidRDefault="000E7BDA" w14:paraId="1061C669" w14:textId="480E4E09">
      <w:pPr>
        <w:spacing w:after="0" w:line="240" w:lineRule="auto"/>
        <w:contextualSpacing/>
        <w:jc w:val="both"/>
        <w:rPr>
          <w:rFonts w:ascii="Times New Roman" w:hAnsi="Times New Roman" w:eastAsia="Times New Roman" w:cs="Times New Roman"/>
          <w:sz w:val="24"/>
          <w:szCs w:val="24"/>
          <w:lang w:eastAsia="et-EE"/>
        </w:rPr>
      </w:pPr>
      <w:r w:rsidRPr="5FC78A55">
        <w:rPr>
          <w:rFonts w:ascii="Times New Roman" w:hAnsi="Times New Roman" w:eastAsia="Times New Roman" w:cs="Times New Roman"/>
          <w:b/>
          <w:bCs/>
          <w:sz w:val="24"/>
          <w:szCs w:val="24"/>
          <w:lang w:eastAsia="et-EE"/>
        </w:rPr>
        <w:t>§ 2</w:t>
      </w:r>
      <w:r w:rsidRPr="5FC78A55" w:rsidR="00D04416">
        <w:rPr>
          <w:rFonts w:ascii="Times New Roman" w:hAnsi="Times New Roman" w:eastAsia="Times New Roman" w:cs="Times New Roman"/>
          <w:b/>
          <w:bCs/>
          <w:sz w:val="24"/>
          <w:szCs w:val="24"/>
          <w:lang w:eastAsia="et-EE"/>
        </w:rPr>
        <w:t>2</w:t>
      </w:r>
      <w:r w:rsidRPr="5FC78A55">
        <w:rPr>
          <w:rFonts w:ascii="Times New Roman" w:hAnsi="Times New Roman" w:eastAsia="Times New Roman" w:cs="Times New Roman"/>
          <w:b/>
          <w:bCs/>
          <w:sz w:val="24"/>
          <w:szCs w:val="24"/>
          <w:lang w:eastAsia="et-EE"/>
        </w:rPr>
        <w:t>. Automaatne haldusmenetlus</w:t>
      </w:r>
    </w:p>
    <w:p w:rsidRPr="00F1238D" w:rsidR="000E7BDA" w:rsidP="00F1238D" w:rsidRDefault="000E7BDA" w14:paraId="77BD5B40" w14:textId="77777777">
      <w:pPr>
        <w:spacing w:after="0" w:line="240" w:lineRule="auto"/>
        <w:contextualSpacing/>
        <w:jc w:val="both"/>
        <w:rPr>
          <w:rFonts w:ascii="Times New Roman" w:hAnsi="Times New Roman" w:eastAsia="Times New Roman" w:cs="Times New Roman"/>
          <w:sz w:val="24"/>
          <w:szCs w:val="24"/>
          <w:lang w:eastAsia="et-EE"/>
        </w:rPr>
      </w:pPr>
    </w:p>
    <w:p w:rsidR="0053079D" w:rsidP="00F1238D" w:rsidRDefault="000E7BDA" w14:paraId="12055E5F" w14:textId="624FE626">
      <w:pPr>
        <w:autoSpaceDE w:val="0"/>
        <w:autoSpaceDN w:val="0"/>
        <w:adjustRightInd w:val="0"/>
        <w:spacing w:after="0" w:line="240" w:lineRule="auto"/>
        <w:contextualSpacing/>
        <w:jc w:val="both"/>
        <w:rPr>
          <w:rFonts w:ascii="Times New Roman" w:hAnsi="Times New Roman" w:cs="Times New Roman"/>
          <w:sz w:val="24"/>
          <w:szCs w:val="24"/>
          <w:lang w:eastAsia="et-EE"/>
        </w:rPr>
      </w:pPr>
      <w:r w:rsidRPr="5FC78A55">
        <w:rPr>
          <w:rFonts w:ascii="Times New Roman" w:hAnsi="Times New Roman" w:eastAsia="Times New Roman" w:cs="Times New Roman"/>
          <w:sz w:val="24"/>
          <w:szCs w:val="24"/>
          <w:lang w:eastAsia="et-EE"/>
        </w:rPr>
        <w:t xml:space="preserve">(1) Kohaliku omavalitsuse üksus või rahvaraamatukogu võib käesolevas seaduses ettenähtud haldusmenetluse </w:t>
      </w:r>
      <w:r w:rsidRPr="5FC78A55">
        <w:rPr>
          <w:rFonts w:ascii="Times New Roman" w:hAnsi="Times New Roman" w:cs="Times New Roman"/>
          <w:sz w:val="24"/>
          <w:szCs w:val="24"/>
          <w:lang w:eastAsia="et-EE"/>
        </w:rPr>
        <w:t xml:space="preserve">läbi viia infosüsteemi vahendusel elektrooniliselt, ilma ametniku või töötaja vahetu sekkumiseta (edaspidi </w:t>
      </w:r>
      <w:r w:rsidRPr="5FC78A55">
        <w:rPr>
          <w:rFonts w:ascii="Times New Roman" w:hAnsi="Times New Roman" w:cs="Times New Roman"/>
          <w:i/>
          <w:iCs/>
          <w:sz w:val="24"/>
          <w:szCs w:val="24"/>
          <w:lang w:eastAsia="et-EE"/>
        </w:rPr>
        <w:t>automaatne haldusmenetlus</w:t>
      </w:r>
      <w:r w:rsidRPr="5FC78A55">
        <w:rPr>
          <w:rFonts w:ascii="Times New Roman" w:hAnsi="Times New Roman" w:cs="Times New Roman"/>
          <w:sz w:val="24"/>
          <w:szCs w:val="24"/>
          <w:lang w:eastAsia="et-EE"/>
        </w:rPr>
        <w:t>).</w:t>
      </w:r>
    </w:p>
    <w:p w:rsidRPr="00F1238D" w:rsidR="000E7BDA" w:rsidP="00F1238D" w:rsidRDefault="000E7BDA" w14:paraId="7EB001E7" w14:textId="77777777">
      <w:pPr>
        <w:autoSpaceDE w:val="0"/>
        <w:autoSpaceDN w:val="0"/>
        <w:adjustRightInd w:val="0"/>
        <w:spacing w:after="0" w:line="240" w:lineRule="auto"/>
        <w:contextualSpacing/>
        <w:jc w:val="both"/>
        <w:rPr>
          <w:rFonts w:ascii="Times New Roman" w:hAnsi="Times New Roman" w:cs="Times New Roman"/>
          <w:sz w:val="24"/>
          <w:szCs w:val="24"/>
          <w:lang w:eastAsia="et-EE"/>
        </w:rPr>
      </w:pPr>
    </w:p>
    <w:p w:rsidRPr="00F1238D" w:rsidR="000E7BDA" w:rsidDel="0053079D" w:rsidP="00F1238D" w:rsidRDefault="000E7BDA" w14:paraId="73022D23" w14:textId="22A16325">
      <w:pPr>
        <w:autoSpaceDE w:val="0"/>
        <w:autoSpaceDN w:val="0"/>
        <w:adjustRightInd w:val="0"/>
        <w:spacing w:after="0" w:line="240" w:lineRule="auto"/>
        <w:contextualSpacing/>
        <w:jc w:val="both"/>
        <w:rPr>
          <w:rStyle w:val="normaltextrun"/>
          <w:rFonts w:ascii="Times New Roman" w:hAnsi="Times New Roman" w:cs="Times New Roman"/>
          <w:color w:val="000000"/>
          <w:sz w:val="24"/>
          <w:szCs w:val="24"/>
          <w:shd w:val="clear" w:color="auto" w:fill="FFFFFF"/>
        </w:rPr>
      </w:pPr>
      <w:r w:rsidRPr="00F1238D">
        <w:rPr>
          <w:rFonts w:ascii="Times New Roman" w:hAnsi="Times New Roman" w:eastAsia="Times New Roman" w:cs="Times New Roman"/>
          <w:sz w:val="24"/>
          <w:szCs w:val="24"/>
          <w:lang w:eastAsia="et-EE"/>
        </w:rPr>
        <w:t xml:space="preserve">(2) Automaatses haldusmenetluses antud haldusaktis ei märgita </w:t>
      </w:r>
      <w:r w:rsidRPr="00F1238D">
        <w:rPr>
          <w:rFonts w:ascii="Times New Roman" w:hAnsi="Times New Roman" w:cs="Times New Roman"/>
          <w:color w:val="202020"/>
          <w:sz w:val="24"/>
          <w:szCs w:val="24"/>
          <w:shd w:val="clear" w:color="auto" w:fill="FFFFFF"/>
        </w:rPr>
        <w:t xml:space="preserve">haldusorgani juhi või tema volitatud isiku nime ja allkirja, kuid </w:t>
      </w:r>
      <w:r w:rsidRPr="00F1238D">
        <w:rPr>
          <w:rStyle w:val="normaltextrun"/>
          <w:rFonts w:ascii="Times New Roman" w:hAnsi="Times New Roman" w:cs="Times New Roman"/>
          <w:color w:val="000000"/>
          <w:sz w:val="24"/>
          <w:szCs w:val="24"/>
          <w:shd w:val="clear" w:color="auto" w:fill="FFFFFF"/>
        </w:rPr>
        <w:t>selles märgitakse, et tegemist on automaatse haldusaktiga</w:t>
      </w:r>
      <w:r w:rsidR="00A03CC4">
        <w:rPr>
          <w:rStyle w:val="normaltextrun"/>
          <w:rFonts w:ascii="Times New Roman" w:hAnsi="Times New Roman" w:cs="Times New Roman"/>
          <w:color w:val="000000"/>
          <w:sz w:val="24"/>
          <w:szCs w:val="24"/>
          <w:shd w:val="clear" w:color="auto" w:fill="FFFFFF"/>
        </w:rPr>
        <w:t>,</w:t>
      </w:r>
      <w:r w:rsidRPr="00F1238D">
        <w:rPr>
          <w:rStyle w:val="normaltextrun"/>
          <w:rFonts w:ascii="Times New Roman" w:hAnsi="Times New Roman" w:cs="Times New Roman"/>
          <w:color w:val="000000"/>
          <w:sz w:val="24"/>
          <w:szCs w:val="24"/>
          <w:shd w:val="clear" w:color="auto" w:fill="FFFFFF"/>
        </w:rPr>
        <w:t xml:space="preserve"> </w:t>
      </w:r>
      <w:r w:rsidR="00A03CC4">
        <w:rPr>
          <w:rStyle w:val="normaltextrun"/>
          <w:rFonts w:ascii="Times New Roman" w:hAnsi="Times New Roman" w:cs="Times New Roman"/>
          <w:color w:val="000000"/>
          <w:sz w:val="24"/>
          <w:szCs w:val="24"/>
          <w:shd w:val="clear" w:color="auto" w:fill="FFFFFF"/>
        </w:rPr>
        <w:t>ning</w:t>
      </w:r>
      <w:r w:rsidRPr="00F1238D">
        <w:rPr>
          <w:rStyle w:val="normaltextrun"/>
          <w:rFonts w:ascii="Times New Roman" w:hAnsi="Times New Roman" w:cs="Times New Roman"/>
          <w:color w:val="000000"/>
          <w:sz w:val="24"/>
          <w:szCs w:val="24"/>
          <w:shd w:val="clear" w:color="auto" w:fill="FFFFFF"/>
        </w:rPr>
        <w:t xml:space="preserve"> haldusorgani kontaktandmed. Automaatsele haldusaktile lisatakse e-tempel.</w:t>
      </w:r>
    </w:p>
    <w:p w:rsidRPr="00F1238D" w:rsidR="000E7BDA" w:rsidP="00F1238D" w:rsidRDefault="000E7BDA" w14:paraId="3491E477" w14:textId="77777777">
      <w:pPr>
        <w:autoSpaceDE w:val="0"/>
        <w:autoSpaceDN w:val="0"/>
        <w:adjustRightInd w:val="0"/>
        <w:spacing w:after="0" w:line="240" w:lineRule="auto"/>
        <w:contextualSpacing/>
        <w:jc w:val="both"/>
        <w:rPr>
          <w:rStyle w:val="normaltextrun"/>
          <w:rFonts w:ascii="Times New Roman" w:hAnsi="Times New Roman" w:cs="Times New Roman"/>
          <w:color w:val="000000"/>
          <w:sz w:val="24"/>
          <w:szCs w:val="24"/>
          <w:shd w:val="clear" w:color="auto" w:fill="FFFFFF"/>
        </w:rPr>
      </w:pPr>
    </w:p>
    <w:p w:rsidRPr="00F1238D" w:rsidR="000E7BDA" w:rsidDel="0053079D" w:rsidP="00F1238D" w:rsidRDefault="000E7BDA" w14:paraId="358A949F" w14:textId="149F01C7">
      <w:pPr>
        <w:autoSpaceDE w:val="0"/>
        <w:autoSpaceDN w:val="0"/>
        <w:adjustRightInd w:val="0"/>
        <w:spacing w:after="0" w:line="240" w:lineRule="auto"/>
        <w:contextualSpacing/>
        <w:jc w:val="both"/>
        <w:rPr>
          <w:rStyle w:val="normaltextrun"/>
          <w:rFonts w:ascii="Times New Roman" w:hAnsi="Times New Roman" w:cs="Times New Roman"/>
          <w:color w:val="000000"/>
          <w:sz w:val="24"/>
          <w:szCs w:val="24"/>
          <w:shd w:val="clear" w:color="auto" w:fill="FFFFFF"/>
        </w:rPr>
      </w:pPr>
      <w:r w:rsidRPr="00F1238D">
        <w:rPr>
          <w:rStyle w:val="normaltextrun"/>
          <w:rFonts w:ascii="Times New Roman" w:hAnsi="Times New Roman" w:cs="Times New Roman"/>
          <w:color w:val="000000"/>
          <w:sz w:val="24"/>
          <w:szCs w:val="24"/>
          <w:shd w:val="clear" w:color="auto" w:fill="FFFFFF"/>
        </w:rPr>
        <w:t>(3) Automaatses haldusmenetluses sooritatud toimingu juures on selgitus, et tegemist on automaatse toiminguga</w:t>
      </w:r>
      <w:r w:rsidRPr="08DD8AFA" w:rsidR="00F46EBD">
        <w:rPr>
          <w:rStyle w:val="normaltextrun"/>
          <w:rFonts w:ascii="Times New Roman" w:hAnsi="Times New Roman" w:cs="Times New Roman"/>
          <w:color w:val="000000" w:themeColor="text1"/>
          <w:sz w:val="24"/>
          <w:szCs w:val="24"/>
        </w:rPr>
        <w:t>,</w:t>
      </w:r>
      <w:r w:rsidRPr="00F1238D">
        <w:rPr>
          <w:rStyle w:val="normaltextrun"/>
          <w:rFonts w:ascii="Times New Roman" w:hAnsi="Times New Roman" w:cs="Times New Roman"/>
          <w:color w:val="000000"/>
          <w:sz w:val="24"/>
          <w:szCs w:val="24"/>
          <w:shd w:val="clear" w:color="auto" w:fill="FFFFFF"/>
        </w:rPr>
        <w:t xml:space="preserve"> ja teave vahetu isikliku kontakti õiguse</w:t>
      </w:r>
      <w:r w:rsidRPr="08DD8AFA" w:rsidR="00016D1C">
        <w:rPr>
          <w:rStyle w:val="normaltextrun"/>
          <w:rFonts w:ascii="Times New Roman" w:hAnsi="Times New Roman" w:cs="Times New Roman"/>
          <w:color w:val="000000" w:themeColor="text1"/>
          <w:sz w:val="24"/>
          <w:szCs w:val="24"/>
        </w:rPr>
        <w:t xml:space="preserve"> kohta</w:t>
      </w:r>
      <w:r w:rsidRPr="00F1238D">
        <w:rPr>
          <w:rStyle w:val="normaltextrun"/>
          <w:rFonts w:ascii="Times New Roman" w:hAnsi="Times New Roman" w:cs="Times New Roman"/>
          <w:color w:val="000000"/>
          <w:sz w:val="24"/>
          <w:szCs w:val="24"/>
          <w:shd w:val="clear" w:color="auto" w:fill="FFFFFF"/>
        </w:rPr>
        <w:t xml:space="preserve"> kohaliku omavalitsuse üksuse või rahvaraamatukogu ametniku või töötajaga.</w:t>
      </w:r>
    </w:p>
    <w:p w:rsidRPr="00F1238D" w:rsidR="000E7BDA" w:rsidP="00F1238D" w:rsidRDefault="000E7BDA" w14:paraId="24CB9D2D" w14:textId="77777777">
      <w:pPr>
        <w:autoSpaceDE w:val="0"/>
        <w:autoSpaceDN w:val="0"/>
        <w:adjustRightInd w:val="0"/>
        <w:spacing w:after="0" w:line="240" w:lineRule="auto"/>
        <w:contextualSpacing/>
        <w:jc w:val="both"/>
        <w:rPr>
          <w:rStyle w:val="normaltextrun"/>
          <w:rFonts w:ascii="Times New Roman" w:hAnsi="Times New Roman" w:cs="Times New Roman"/>
          <w:color w:val="000000"/>
          <w:sz w:val="24"/>
          <w:szCs w:val="24"/>
          <w:shd w:val="clear" w:color="auto" w:fill="FFFFFF"/>
        </w:rPr>
      </w:pPr>
    </w:p>
    <w:p w:rsidRPr="00F1238D" w:rsidR="000E7BDA" w:rsidP="00F1238D" w:rsidRDefault="000E7BDA" w14:paraId="2F818E8A" w14:textId="18460CD1">
      <w:pPr>
        <w:autoSpaceDE w:val="0"/>
        <w:autoSpaceDN w:val="0"/>
        <w:adjustRightInd w:val="0"/>
        <w:spacing w:after="0" w:line="240" w:lineRule="auto"/>
        <w:contextualSpacing/>
        <w:jc w:val="both"/>
        <w:rPr>
          <w:rStyle w:val="normaltextrun"/>
          <w:rFonts w:ascii="Times New Roman" w:hAnsi="Times New Roman" w:cs="Times New Roman"/>
          <w:color w:val="000000"/>
          <w:sz w:val="24"/>
          <w:szCs w:val="24"/>
          <w:shd w:val="clear" w:color="auto" w:fill="FFFFFF"/>
        </w:rPr>
      </w:pPr>
      <w:r w:rsidRPr="00F1238D">
        <w:rPr>
          <w:rStyle w:val="normaltextrun"/>
          <w:rFonts w:ascii="Times New Roman" w:hAnsi="Times New Roman" w:cs="Times New Roman"/>
          <w:color w:val="000000"/>
          <w:sz w:val="24"/>
          <w:szCs w:val="24"/>
          <w:shd w:val="clear" w:color="auto" w:fill="FFFFFF"/>
        </w:rPr>
        <w:t xml:space="preserve">(4) </w:t>
      </w:r>
      <w:bookmarkStart w:name="_Hlk193104773" w:id="2"/>
      <w:r w:rsidRPr="00F1238D">
        <w:rPr>
          <w:rStyle w:val="normaltextrun"/>
          <w:rFonts w:ascii="Times New Roman" w:hAnsi="Times New Roman" w:cs="Times New Roman"/>
          <w:color w:val="000000"/>
          <w:sz w:val="24"/>
          <w:szCs w:val="24"/>
          <w:shd w:val="clear" w:color="auto" w:fill="FFFFFF"/>
        </w:rPr>
        <w:t>Automaatsete haldusaktide ja toimingute loetelu</w:t>
      </w:r>
      <w:bookmarkEnd w:id="2"/>
      <w:r w:rsidRPr="00F1238D">
        <w:rPr>
          <w:rStyle w:val="normaltextrun"/>
          <w:rFonts w:ascii="Times New Roman" w:hAnsi="Times New Roman" w:cs="Times New Roman"/>
          <w:color w:val="000000"/>
          <w:sz w:val="24"/>
          <w:szCs w:val="24"/>
          <w:shd w:val="clear" w:color="auto" w:fill="FFFFFF"/>
        </w:rPr>
        <w:t xml:space="preserve"> kehtestab valdkonna eest vastutav minister määrusega.</w:t>
      </w:r>
    </w:p>
    <w:p w:rsidRPr="00F1238D" w:rsidR="00530A13" w:rsidP="00F1238D" w:rsidRDefault="00530A13" w14:paraId="4625DB5F" w14:textId="77777777">
      <w:pPr>
        <w:autoSpaceDE w:val="0"/>
        <w:autoSpaceDN w:val="0"/>
        <w:adjustRightInd w:val="0"/>
        <w:spacing w:after="0" w:line="240" w:lineRule="auto"/>
        <w:contextualSpacing/>
        <w:jc w:val="both"/>
        <w:rPr>
          <w:rStyle w:val="normaltextrun"/>
          <w:rFonts w:ascii="Times New Roman" w:hAnsi="Times New Roman" w:cs="Times New Roman"/>
          <w:color w:val="000000"/>
          <w:sz w:val="24"/>
          <w:szCs w:val="24"/>
          <w:shd w:val="clear" w:color="auto" w:fill="FFFFFF"/>
        </w:rPr>
      </w:pPr>
    </w:p>
    <w:p w:rsidRPr="00F1238D" w:rsidR="00530A13" w:rsidP="00F1238D" w:rsidRDefault="00530A13" w14:paraId="131B720B" w14:textId="77777777">
      <w:pPr>
        <w:autoSpaceDE w:val="0"/>
        <w:autoSpaceDN w:val="0"/>
        <w:adjustRightInd w:val="0"/>
        <w:spacing w:after="0" w:line="240" w:lineRule="auto"/>
        <w:contextualSpacing/>
        <w:jc w:val="center"/>
        <w:rPr>
          <w:rFonts w:ascii="Times New Roman" w:hAnsi="Times New Roman" w:eastAsia="Times New Roman" w:cs="Times New Roman"/>
          <w:b/>
          <w:bCs/>
          <w:sz w:val="24"/>
          <w:szCs w:val="24"/>
          <w:lang w:eastAsia="et-EE"/>
        </w:rPr>
      </w:pPr>
      <w:r w:rsidRPr="00F1238D">
        <w:rPr>
          <w:rFonts w:ascii="Times New Roman" w:hAnsi="Times New Roman" w:eastAsia="Times New Roman" w:cs="Times New Roman"/>
          <w:b/>
          <w:bCs/>
          <w:sz w:val="24"/>
          <w:szCs w:val="24"/>
          <w:lang w:eastAsia="et-EE"/>
        </w:rPr>
        <w:t>4. peatükk</w:t>
      </w:r>
    </w:p>
    <w:p w:rsidRPr="00F1238D" w:rsidR="00530A13" w:rsidP="00F1238D" w:rsidRDefault="00530A13" w14:paraId="504822CE" w14:textId="31D85910">
      <w:pPr>
        <w:autoSpaceDE w:val="0"/>
        <w:autoSpaceDN w:val="0"/>
        <w:adjustRightInd w:val="0"/>
        <w:spacing w:after="0" w:line="240" w:lineRule="auto"/>
        <w:contextualSpacing/>
        <w:jc w:val="center"/>
        <w:rPr>
          <w:rFonts w:ascii="Times New Roman" w:hAnsi="Times New Roman" w:eastAsia="Times New Roman" w:cs="Times New Roman"/>
          <w:sz w:val="24"/>
          <w:szCs w:val="24"/>
          <w:lang w:eastAsia="et-EE"/>
        </w:rPr>
      </w:pPr>
      <w:r w:rsidRPr="00F1238D">
        <w:rPr>
          <w:rFonts w:ascii="Times New Roman" w:hAnsi="Times New Roman" w:eastAsia="Times New Roman" w:cs="Times New Roman"/>
          <w:b/>
          <w:bCs/>
          <w:sz w:val="24"/>
          <w:szCs w:val="24"/>
          <w:lang w:eastAsia="et-EE"/>
        </w:rPr>
        <w:t>Aruandlus ning teenistuslik ja haldusjärelevalve</w:t>
      </w:r>
    </w:p>
    <w:p w:rsidRPr="00F1238D" w:rsidR="00530A13" w:rsidP="00F1238D" w:rsidRDefault="00530A13" w14:paraId="031206E6" w14:textId="77777777">
      <w:pPr>
        <w:spacing w:after="0" w:line="240" w:lineRule="auto"/>
        <w:contextualSpacing/>
        <w:jc w:val="center"/>
        <w:rPr>
          <w:rFonts w:ascii="Times New Roman" w:hAnsi="Times New Roman" w:eastAsia="Times New Roman" w:cs="Times New Roman"/>
          <w:b/>
          <w:bCs/>
          <w:sz w:val="24"/>
          <w:szCs w:val="24"/>
          <w:lang w:eastAsia="et-EE"/>
        </w:rPr>
      </w:pPr>
    </w:p>
    <w:p w:rsidRPr="00F1238D" w:rsidR="00530A13" w:rsidP="00F1238D" w:rsidRDefault="00530A13" w14:paraId="2B025249" w14:textId="77777777">
      <w:pPr>
        <w:spacing w:after="0" w:line="240" w:lineRule="auto"/>
        <w:contextualSpacing/>
        <w:jc w:val="both"/>
        <w:rPr>
          <w:rFonts w:ascii="Times New Roman" w:hAnsi="Times New Roman" w:eastAsia="Times New Roman" w:cs="Times New Roman"/>
          <w:b/>
          <w:bCs/>
          <w:sz w:val="24"/>
          <w:szCs w:val="24"/>
          <w:lang w:eastAsia="et-EE"/>
        </w:rPr>
      </w:pPr>
    </w:p>
    <w:p w:rsidR="0053079D" w:rsidP="00F1238D" w:rsidRDefault="00530A13" w14:paraId="207469CF" w14:textId="0356BFA9">
      <w:pPr>
        <w:spacing w:after="0" w:line="240" w:lineRule="auto"/>
        <w:contextualSpacing/>
        <w:jc w:val="both"/>
        <w:rPr>
          <w:rFonts w:ascii="Times New Roman" w:hAnsi="Times New Roman" w:eastAsia="Times New Roman" w:cs="Times New Roman"/>
          <w:b/>
          <w:bCs/>
          <w:sz w:val="24"/>
          <w:szCs w:val="24"/>
          <w:lang w:eastAsia="et-EE"/>
        </w:rPr>
      </w:pPr>
      <w:r w:rsidRPr="00F1238D">
        <w:rPr>
          <w:rFonts w:ascii="Times New Roman" w:hAnsi="Times New Roman" w:eastAsia="Times New Roman" w:cs="Times New Roman"/>
          <w:b/>
          <w:bCs/>
          <w:sz w:val="24"/>
          <w:szCs w:val="24"/>
          <w:lang w:eastAsia="et-EE"/>
        </w:rPr>
        <w:t>§ 2</w:t>
      </w:r>
      <w:r w:rsidRPr="00F1238D" w:rsidR="00D04416">
        <w:rPr>
          <w:rFonts w:ascii="Times New Roman" w:hAnsi="Times New Roman" w:eastAsia="Times New Roman" w:cs="Times New Roman"/>
          <w:b/>
          <w:bCs/>
          <w:sz w:val="24"/>
          <w:szCs w:val="24"/>
          <w:lang w:eastAsia="et-EE"/>
        </w:rPr>
        <w:t>3</w:t>
      </w:r>
      <w:r w:rsidRPr="00F1238D">
        <w:rPr>
          <w:rFonts w:ascii="Times New Roman" w:hAnsi="Times New Roman" w:eastAsia="Times New Roman" w:cs="Times New Roman"/>
          <w:b/>
          <w:bCs/>
          <w:sz w:val="24"/>
          <w:szCs w:val="24"/>
          <w:lang w:eastAsia="et-EE"/>
        </w:rPr>
        <w:t>.</w:t>
      </w:r>
      <w:r w:rsidR="0053079D">
        <w:rPr>
          <w:rFonts w:ascii="Times New Roman" w:hAnsi="Times New Roman" w:eastAsia="Times New Roman" w:cs="Times New Roman"/>
          <w:b/>
          <w:bCs/>
          <w:sz w:val="24"/>
          <w:szCs w:val="24"/>
          <w:lang w:eastAsia="et-EE"/>
        </w:rPr>
        <w:t xml:space="preserve"> </w:t>
      </w:r>
      <w:r w:rsidRPr="00F1238D">
        <w:rPr>
          <w:rFonts w:ascii="Times New Roman" w:hAnsi="Times New Roman" w:eastAsia="Times New Roman" w:cs="Times New Roman"/>
          <w:b/>
          <w:bCs/>
          <w:sz w:val="24"/>
          <w:szCs w:val="24"/>
          <w:lang w:eastAsia="et-EE"/>
        </w:rPr>
        <w:t>Aruandlus</w:t>
      </w:r>
    </w:p>
    <w:p w:rsidRPr="00F1238D" w:rsidR="00530A13" w:rsidP="00F1238D" w:rsidRDefault="00530A13" w14:paraId="469360A1" w14:textId="77777777">
      <w:pPr>
        <w:spacing w:after="0" w:line="240" w:lineRule="auto"/>
        <w:contextualSpacing/>
        <w:jc w:val="both"/>
        <w:rPr>
          <w:rFonts w:ascii="Times New Roman" w:hAnsi="Times New Roman" w:eastAsia="Times New Roman" w:cs="Times New Roman"/>
          <w:b/>
          <w:bCs/>
          <w:sz w:val="24"/>
          <w:szCs w:val="24"/>
          <w:lang w:eastAsia="et-EE"/>
        </w:rPr>
      </w:pPr>
    </w:p>
    <w:p w:rsidR="0053079D" w:rsidP="00F1238D" w:rsidRDefault="00530A13" w14:paraId="2D0C0012" w14:textId="49BEEDA3">
      <w:pPr>
        <w:spacing w:after="0" w:line="240" w:lineRule="auto"/>
        <w:contextualSpacing/>
        <w:jc w:val="both"/>
        <w:rPr>
          <w:rFonts w:ascii="Times New Roman" w:hAnsi="Times New Roman" w:eastAsia="Times New Roman" w:cs="Times New Roman"/>
          <w:sz w:val="24"/>
          <w:szCs w:val="24"/>
          <w:lang w:eastAsia="et-EE"/>
        </w:rPr>
      </w:pPr>
      <w:r w:rsidRPr="00F1238D">
        <w:rPr>
          <w:rFonts w:ascii="Times New Roman" w:hAnsi="Times New Roman" w:eastAsia="Times New Roman" w:cs="Times New Roman"/>
          <w:sz w:val="24"/>
          <w:szCs w:val="24"/>
          <w:lang w:eastAsia="et-EE"/>
        </w:rPr>
        <w:t>(1) Rahvaraamatukogu esitab oma tegevuse kohta õigusaktides ettenähtud aruanded.</w:t>
      </w:r>
    </w:p>
    <w:p w:rsidRPr="00F1238D" w:rsidR="00530A13" w:rsidP="00F1238D" w:rsidRDefault="00530A13" w14:paraId="721CA81B" w14:textId="77777777">
      <w:pPr>
        <w:spacing w:after="0" w:line="240" w:lineRule="auto"/>
        <w:contextualSpacing/>
        <w:jc w:val="both"/>
        <w:rPr>
          <w:rFonts w:ascii="Times New Roman" w:hAnsi="Times New Roman" w:eastAsia="Times New Roman" w:cs="Times New Roman"/>
          <w:sz w:val="24"/>
          <w:szCs w:val="24"/>
          <w:lang w:eastAsia="et-EE"/>
        </w:rPr>
      </w:pPr>
    </w:p>
    <w:p w:rsidRPr="00F1238D" w:rsidR="00530A13" w:rsidP="00F1238D" w:rsidRDefault="00530A13" w14:paraId="4A0FD326" w14:textId="263C54AE">
      <w:pPr>
        <w:spacing w:after="0" w:line="240" w:lineRule="auto"/>
        <w:contextualSpacing/>
        <w:jc w:val="both"/>
        <w:rPr>
          <w:rFonts w:ascii="Times New Roman" w:hAnsi="Times New Roman" w:eastAsia="Times New Roman" w:cs="Times New Roman"/>
          <w:b/>
          <w:bCs/>
          <w:sz w:val="24"/>
          <w:szCs w:val="24"/>
          <w:lang w:eastAsia="et-EE"/>
        </w:rPr>
      </w:pPr>
      <w:r w:rsidRPr="00F1238D">
        <w:rPr>
          <w:rStyle w:val="normaltextrun"/>
          <w:rFonts w:ascii="Times New Roman" w:hAnsi="Times New Roman" w:cs="Times New Roman"/>
          <w:color w:val="202020"/>
          <w:sz w:val="24"/>
          <w:szCs w:val="24"/>
        </w:rPr>
        <w:t>(2) Rahvaraamatukogu esitab Eesti Rahvusraamatukogule statistilise ja sisulise töö aruanded igal aastal 1. märtsiks. Aruanded esitatakse keskraamatukogu kaudu, kui see on olemas.</w:t>
      </w:r>
    </w:p>
    <w:p w:rsidRPr="00F1238D" w:rsidR="00530A13" w:rsidP="00F1238D" w:rsidRDefault="00530A13" w14:paraId="40BF9D6F" w14:textId="77777777">
      <w:pPr>
        <w:spacing w:after="0" w:line="240" w:lineRule="auto"/>
        <w:contextualSpacing/>
        <w:jc w:val="both"/>
        <w:rPr>
          <w:rFonts w:ascii="Times New Roman" w:hAnsi="Times New Roman" w:eastAsia="Times New Roman" w:cs="Times New Roman"/>
          <w:b/>
          <w:bCs/>
          <w:sz w:val="24"/>
          <w:szCs w:val="24"/>
          <w:lang w:eastAsia="et-EE"/>
        </w:rPr>
      </w:pPr>
    </w:p>
    <w:p w:rsidR="0053079D" w:rsidP="00F1238D" w:rsidRDefault="00530A13" w14:paraId="406B6C29" w14:textId="30F61463">
      <w:pPr>
        <w:spacing w:after="0" w:line="240" w:lineRule="auto"/>
        <w:contextualSpacing/>
        <w:jc w:val="both"/>
        <w:rPr>
          <w:rFonts w:ascii="Times New Roman" w:hAnsi="Times New Roman" w:eastAsia="Times New Roman" w:cs="Times New Roman"/>
          <w:b/>
          <w:bCs/>
          <w:sz w:val="24"/>
          <w:szCs w:val="24"/>
          <w:lang w:eastAsia="et-EE"/>
        </w:rPr>
      </w:pPr>
      <w:r w:rsidRPr="00F1238D">
        <w:rPr>
          <w:rFonts w:ascii="Times New Roman" w:hAnsi="Times New Roman" w:eastAsia="Times New Roman" w:cs="Times New Roman"/>
          <w:b/>
          <w:bCs/>
          <w:sz w:val="24"/>
          <w:szCs w:val="24"/>
          <w:lang w:eastAsia="et-EE"/>
        </w:rPr>
        <w:t>§ 2</w:t>
      </w:r>
      <w:r w:rsidRPr="00F1238D" w:rsidR="00D04416">
        <w:rPr>
          <w:rFonts w:ascii="Times New Roman" w:hAnsi="Times New Roman" w:eastAsia="Times New Roman" w:cs="Times New Roman"/>
          <w:b/>
          <w:bCs/>
          <w:sz w:val="24"/>
          <w:szCs w:val="24"/>
          <w:lang w:eastAsia="et-EE"/>
        </w:rPr>
        <w:t>4</w:t>
      </w:r>
      <w:r w:rsidRPr="00F1238D">
        <w:rPr>
          <w:rFonts w:ascii="Times New Roman" w:hAnsi="Times New Roman" w:eastAsia="Times New Roman" w:cs="Times New Roman"/>
          <w:b/>
          <w:bCs/>
          <w:sz w:val="24"/>
          <w:szCs w:val="24"/>
          <w:lang w:eastAsia="et-EE"/>
        </w:rPr>
        <w:t>. Teenistuslik ja haldusjärelevalve</w:t>
      </w:r>
    </w:p>
    <w:p w:rsidRPr="00F1238D" w:rsidR="00530A13" w:rsidP="00F1238D" w:rsidRDefault="00530A13" w14:paraId="11CB2E1A" w14:textId="77777777">
      <w:pPr>
        <w:spacing w:after="0" w:line="240" w:lineRule="auto"/>
        <w:contextualSpacing/>
        <w:jc w:val="both"/>
        <w:rPr>
          <w:rFonts w:ascii="Times New Roman" w:hAnsi="Times New Roman" w:eastAsia="Times New Roman" w:cs="Times New Roman"/>
          <w:sz w:val="24"/>
          <w:szCs w:val="24"/>
          <w:lang w:eastAsia="et-EE"/>
        </w:rPr>
      </w:pPr>
    </w:p>
    <w:p w:rsidR="0053079D" w:rsidP="00F1238D" w:rsidRDefault="00530A13" w14:paraId="74212E84" w14:textId="16C13EF4">
      <w:pPr>
        <w:spacing w:after="0" w:line="240" w:lineRule="auto"/>
        <w:contextualSpacing/>
        <w:jc w:val="both"/>
        <w:rPr>
          <w:rFonts w:ascii="Times New Roman" w:hAnsi="Times New Roman" w:eastAsia="Times New Roman" w:cs="Times New Roman"/>
          <w:sz w:val="24"/>
          <w:szCs w:val="24"/>
          <w:lang w:eastAsia="et-EE"/>
        </w:rPr>
      </w:pPr>
      <w:r w:rsidRPr="5FC78A55">
        <w:rPr>
          <w:rFonts w:ascii="Times New Roman" w:hAnsi="Times New Roman" w:eastAsia="Times New Roman" w:cs="Times New Roman"/>
          <w:sz w:val="24"/>
          <w:szCs w:val="24"/>
          <w:lang w:eastAsia="et-EE"/>
        </w:rPr>
        <w:t>(1) Teenistuslikku järelevalvet rahvaraamatukogu tegevuse üle teostab kohalik omavalitsus.</w:t>
      </w:r>
    </w:p>
    <w:p w:rsidRPr="00F1238D" w:rsidR="00530A13" w:rsidP="00F1238D" w:rsidRDefault="00530A13" w14:paraId="35F35AFD" w14:textId="77777777">
      <w:pPr>
        <w:spacing w:after="0" w:line="240" w:lineRule="auto"/>
        <w:contextualSpacing/>
        <w:jc w:val="both"/>
        <w:rPr>
          <w:rFonts w:ascii="Times New Roman" w:hAnsi="Times New Roman" w:eastAsia="Times New Roman" w:cs="Times New Roman"/>
          <w:sz w:val="24"/>
          <w:szCs w:val="24"/>
          <w:lang w:eastAsia="et-EE"/>
        </w:rPr>
      </w:pPr>
    </w:p>
    <w:p w:rsidRPr="00F1238D" w:rsidR="00530A13" w:rsidDel="0053079D" w:rsidP="00F1238D" w:rsidRDefault="00530A13" w14:paraId="53F66C4F" w14:textId="3D0A252A">
      <w:pPr>
        <w:spacing w:after="0" w:line="240" w:lineRule="auto"/>
        <w:contextualSpacing/>
        <w:jc w:val="both"/>
        <w:rPr>
          <w:rFonts w:ascii="Times New Roman" w:hAnsi="Times New Roman" w:eastAsia="Times New Roman" w:cs="Times New Roman"/>
          <w:sz w:val="24"/>
          <w:szCs w:val="24"/>
          <w:lang w:eastAsia="et-EE"/>
        </w:rPr>
      </w:pPr>
      <w:r w:rsidRPr="00F1238D">
        <w:rPr>
          <w:rFonts w:ascii="Times New Roman" w:hAnsi="Times New Roman" w:eastAsia="Times New Roman" w:cs="Times New Roman"/>
          <w:sz w:val="24"/>
          <w:szCs w:val="24"/>
          <w:lang w:eastAsia="et-EE"/>
        </w:rPr>
        <w:t xml:space="preserve">(2) Haldusjärelevalvet </w:t>
      </w:r>
      <w:r w:rsidRPr="00F1238D">
        <w:rPr>
          <w:rStyle w:val="normaltextrun"/>
          <w:rFonts w:ascii="Times New Roman" w:hAnsi="Times New Roman" w:cs="Times New Roman"/>
          <w:color w:val="000000"/>
          <w:sz w:val="24"/>
          <w:szCs w:val="24"/>
          <w:bdr w:val="none" w:color="auto" w:sz="0" w:space="0" w:frame="1"/>
        </w:rPr>
        <w:t>käesolevas seaduses sätestatud nõuete</w:t>
      </w:r>
      <w:r w:rsidRPr="00F1238D">
        <w:rPr>
          <w:rFonts w:ascii="Times New Roman" w:hAnsi="Times New Roman" w:eastAsia="Times New Roman" w:cs="Times New Roman"/>
          <w:sz w:val="24"/>
          <w:szCs w:val="24"/>
          <w:lang w:eastAsia="et-EE"/>
        </w:rPr>
        <w:t xml:space="preserve"> täitmise üle </w:t>
      </w:r>
      <w:r w:rsidRPr="00F1238D" w:rsidDel="00F95741">
        <w:rPr>
          <w:rFonts w:ascii="Times New Roman" w:hAnsi="Times New Roman" w:eastAsia="Times New Roman" w:cs="Times New Roman"/>
          <w:sz w:val="24"/>
          <w:szCs w:val="24"/>
          <w:lang w:eastAsia="et-EE"/>
        </w:rPr>
        <w:t xml:space="preserve">teostab </w:t>
      </w:r>
      <w:r w:rsidRPr="00F1238D">
        <w:rPr>
          <w:rFonts w:ascii="Times New Roman" w:hAnsi="Times New Roman" w:eastAsia="Times New Roman" w:cs="Times New Roman"/>
          <w:sz w:val="24"/>
          <w:szCs w:val="24"/>
          <w:lang w:eastAsia="et-EE"/>
        </w:rPr>
        <w:t>Kultuuriministeerium.</w:t>
      </w:r>
      <w:r w:rsidRPr="00F1238D" w:rsidDel="0053079D">
        <w:rPr>
          <w:rFonts w:ascii="Times New Roman" w:hAnsi="Times New Roman" w:eastAsia="Times New Roman" w:cs="Times New Roman"/>
          <w:sz w:val="24"/>
          <w:szCs w:val="24"/>
          <w:lang w:eastAsia="et-EE"/>
        </w:rPr>
        <w:t xml:space="preserve"> </w:t>
      </w:r>
    </w:p>
    <w:p w:rsidRPr="00F1238D" w:rsidR="000E7BDA" w:rsidP="5FC78A55" w:rsidRDefault="000E7BDA" w14:paraId="67D36230" w14:textId="454D4843">
      <w:pPr>
        <w:autoSpaceDE w:val="0"/>
        <w:autoSpaceDN w:val="0"/>
        <w:adjustRightInd w:val="0"/>
        <w:spacing w:after="0" w:line="240" w:lineRule="auto"/>
        <w:contextualSpacing/>
        <w:jc w:val="both"/>
        <w:rPr>
          <w:rFonts w:ascii="Times New Roman" w:hAnsi="Times New Roman" w:eastAsia="Times New Roman" w:cs="Times New Roman"/>
          <w:sz w:val="24"/>
          <w:szCs w:val="24"/>
          <w:shd w:val="clear" w:color="auto" w:fill="FFFFFF"/>
          <w:lang w:eastAsia="et-EE"/>
        </w:rPr>
      </w:pPr>
    </w:p>
    <w:p w:rsidRPr="00F1238D" w:rsidR="000E7BDA" w:rsidP="00F1238D" w:rsidRDefault="00530A13" w14:paraId="22E52652" w14:textId="65AE832F">
      <w:pPr>
        <w:autoSpaceDE w:val="0"/>
        <w:autoSpaceDN w:val="0"/>
        <w:adjustRightInd w:val="0"/>
        <w:spacing w:after="0" w:line="240" w:lineRule="auto"/>
        <w:contextualSpacing/>
        <w:jc w:val="center"/>
        <w:rPr>
          <w:rFonts w:ascii="Times New Roman" w:hAnsi="Times New Roman" w:eastAsia="Times New Roman" w:cs="Times New Roman"/>
          <w:sz w:val="24"/>
          <w:szCs w:val="24"/>
          <w:lang w:eastAsia="et-EE"/>
        </w:rPr>
      </w:pPr>
      <w:r w:rsidRPr="00F1238D">
        <w:rPr>
          <w:rFonts w:ascii="Times New Roman" w:hAnsi="Times New Roman" w:eastAsia="Times New Roman" w:cs="Times New Roman"/>
          <w:b/>
          <w:bCs/>
          <w:sz w:val="24"/>
          <w:szCs w:val="24"/>
          <w:lang w:eastAsia="et-EE"/>
        </w:rPr>
        <w:t>5</w:t>
      </w:r>
      <w:r w:rsidRPr="00F1238D" w:rsidR="00D9419D">
        <w:rPr>
          <w:rFonts w:ascii="Times New Roman" w:hAnsi="Times New Roman" w:eastAsia="Times New Roman" w:cs="Times New Roman"/>
          <w:b/>
          <w:bCs/>
          <w:sz w:val="24"/>
          <w:szCs w:val="24"/>
          <w:lang w:eastAsia="et-EE"/>
        </w:rPr>
        <w:t>. peatükk</w:t>
      </w:r>
    </w:p>
    <w:p w:rsidR="0053079D" w:rsidP="00F1238D" w:rsidRDefault="00D9419D" w14:paraId="53B70A61" w14:textId="408FE372">
      <w:pPr>
        <w:autoSpaceDE w:val="0"/>
        <w:autoSpaceDN w:val="0"/>
        <w:adjustRightInd w:val="0"/>
        <w:spacing w:after="0" w:line="240" w:lineRule="auto"/>
        <w:contextualSpacing/>
        <w:jc w:val="center"/>
        <w:rPr>
          <w:rFonts w:ascii="Times New Roman" w:hAnsi="Times New Roman" w:eastAsia="Times New Roman" w:cs="Times New Roman"/>
          <w:sz w:val="24"/>
          <w:szCs w:val="24"/>
          <w:lang w:eastAsia="et-EE"/>
        </w:rPr>
      </w:pPr>
      <w:r w:rsidRPr="5FC78A55">
        <w:rPr>
          <w:rFonts w:ascii="Times New Roman" w:hAnsi="Times New Roman" w:eastAsia="Times New Roman" w:cs="Times New Roman"/>
          <w:b/>
          <w:bCs/>
          <w:sz w:val="24"/>
          <w:szCs w:val="24"/>
          <w:lang w:eastAsia="et-EE"/>
        </w:rPr>
        <w:t>Rakendussätted</w:t>
      </w:r>
    </w:p>
    <w:p w:rsidRPr="00F1238D" w:rsidR="00D9419D" w:rsidP="00F1238D" w:rsidRDefault="00D9419D" w14:paraId="71DCC326" w14:textId="77777777">
      <w:pPr>
        <w:autoSpaceDE w:val="0"/>
        <w:autoSpaceDN w:val="0"/>
        <w:adjustRightInd w:val="0"/>
        <w:spacing w:after="0" w:line="240" w:lineRule="auto"/>
        <w:contextualSpacing/>
        <w:jc w:val="center"/>
        <w:rPr>
          <w:rFonts w:ascii="Times New Roman" w:hAnsi="Times New Roman" w:eastAsia="Times New Roman" w:cs="Times New Roman"/>
          <w:sz w:val="24"/>
          <w:szCs w:val="24"/>
          <w:lang w:eastAsia="et-EE"/>
        </w:rPr>
      </w:pPr>
    </w:p>
    <w:p w:rsidRPr="00F1238D" w:rsidR="00D9419D" w:rsidP="00F1238D" w:rsidRDefault="00D9419D" w14:paraId="13374A04" w14:textId="1FDF3CD3">
      <w:pPr>
        <w:autoSpaceDE w:val="0"/>
        <w:autoSpaceDN w:val="0"/>
        <w:adjustRightInd w:val="0"/>
        <w:spacing w:after="0" w:line="240" w:lineRule="auto"/>
        <w:contextualSpacing/>
        <w:jc w:val="center"/>
        <w:rPr>
          <w:rFonts w:ascii="Times New Roman" w:hAnsi="Times New Roman" w:eastAsia="Times New Roman" w:cs="Times New Roman"/>
          <w:b/>
          <w:bCs/>
          <w:sz w:val="24"/>
          <w:szCs w:val="24"/>
          <w:lang w:eastAsia="et-EE"/>
        </w:rPr>
      </w:pPr>
      <w:r w:rsidRPr="00F1238D">
        <w:rPr>
          <w:rFonts w:ascii="Times New Roman" w:hAnsi="Times New Roman" w:eastAsia="Times New Roman" w:cs="Times New Roman"/>
          <w:b/>
          <w:bCs/>
          <w:sz w:val="24"/>
          <w:szCs w:val="24"/>
          <w:lang w:eastAsia="et-EE"/>
        </w:rPr>
        <w:t>1. jagu</w:t>
      </w:r>
    </w:p>
    <w:p w:rsidR="0053079D" w:rsidP="00F1238D" w:rsidRDefault="00D9419D" w14:paraId="30161018" w14:textId="48843C41">
      <w:pPr>
        <w:autoSpaceDE w:val="0"/>
        <w:autoSpaceDN w:val="0"/>
        <w:adjustRightInd w:val="0"/>
        <w:spacing w:after="0" w:line="240" w:lineRule="auto"/>
        <w:contextualSpacing/>
        <w:jc w:val="center"/>
        <w:rPr>
          <w:rFonts w:ascii="Times New Roman" w:hAnsi="Times New Roman" w:eastAsia="Times New Roman" w:cs="Times New Roman"/>
          <w:sz w:val="24"/>
          <w:szCs w:val="24"/>
          <w:lang w:eastAsia="et-EE"/>
        </w:rPr>
      </w:pPr>
      <w:r w:rsidRPr="5FC78A55">
        <w:rPr>
          <w:rFonts w:ascii="Times New Roman" w:hAnsi="Times New Roman" w:eastAsia="Times New Roman" w:cs="Times New Roman"/>
          <w:b/>
          <w:bCs/>
          <w:sz w:val="24"/>
          <w:szCs w:val="24"/>
          <w:lang w:eastAsia="et-EE"/>
        </w:rPr>
        <w:t>Üleminekusätted</w:t>
      </w:r>
    </w:p>
    <w:p w:rsidRPr="00F1238D" w:rsidR="00D9419D" w:rsidP="00F1238D" w:rsidRDefault="00D9419D" w14:paraId="0CAD632E" w14:textId="77777777">
      <w:pPr>
        <w:autoSpaceDE w:val="0"/>
        <w:autoSpaceDN w:val="0"/>
        <w:adjustRightInd w:val="0"/>
        <w:spacing w:after="0" w:line="240" w:lineRule="auto"/>
        <w:contextualSpacing/>
        <w:jc w:val="both"/>
        <w:rPr>
          <w:rFonts w:ascii="Times New Roman" w:hAnsi="Times New Roman" w:eastAsia="Times New Roman" w:cs="Times New Roman"/>
          <w:sz w:val="24"/>
          <w:szCs w:val="24"/>
          <w:lang w:eastAsia="et-EE"/>
        </w:rPr>
      </w:pPr>
    </w:p>
    <w:p w:rsidR="0053079D" w:rsidP="00F1238D" w:rsidRDefault="00D9419D" w14:paraId="59742EED" w14:textId="7FB3D458">
      <w:pPr>
        <w:autoSpaceDE w:val="0"/>
        <w:autoSpaceDN w:val="0"/>
        <w:adjustRightInd w:val="0"/>
        <w:spacing w:after="0" w:line="240" w:lineRule="auto"/>
        <w:contextualSpacing/>
        <w:jc w:val="both"/>
        <w:rPr>
          <w:rFonts w:ascii="Times New Roman" w:hAnsi="Times New Roman" w:eastAsia="Times New Roman" w:cs="Times New Roman"/>
          <w:sz w:val="24"/>
          <w:szCs w:val="24"/>
          <w:lang w:eastAsia="et-EE"/>
        </w:rPr>
      </w:pPr>
      <w:r w:rsidRPr="5FC78A55">
        <w:rPr>
          <w:rFonts w:ascii="Times New Roman" w:hAnsi="Times New Roman" w:eastAsia="Times New Roman" w:cs="Times New Roman"/>
          <w:b/>
          <w:bCs/>
          <w:sz w:val="24"/>
          <w:szCs w:val="24"/>
          <w:lang w:eastAsia="et-EE"/>
        </w:rPr>
        <w:t>§ 2</w:t>
      </w:r>
      <w:r w:rsidRPr="5FC78A55" w:rsidR="00D04416">
        <w:rPr>
          <w:rFonts w:ascii="Times New Roman" w:hAnsi="Times New Roman" w:eastAsia="Times New Roman" w:cs="Times New Roman"/>
          <w:b/>
          <w:bCs/>
          <w:sz w:val="24"/>
          <w:szCs w:val="24"/>
          <w:lang w:eastAsia="et-EE"/>
        </w:rPr>
        <w:t>5</w:t>
      </w:r>
      <w:r w:rsidRPr="5FC78A55">
        <w:rPr>
          <w:rFonts w:ascii="Times New Roman" w:hAnsi="Times New Roman" w:eastAsia="Times New Roman" w:cs="Times New Roman"/>
          <w:b/>
          <w:bCs/>
          <w:sz w:val="24"/>
          <w:szCs w:val="24"/>
          <w:lang w:eastAsia="et-EE"/>
        </w:rPr>
        <w:t xml:space="preserve">. </w:t>
      </w:r>
      <w:r w:rsidRPr="5FC78A55" w:rsidR="00C17EEB">
        <w:rPr>
          <w:rFonts w:ascii="Times New Roman" w:hAnsi="Times New Roman" w:eastAsia="Times New Roman" w:cs="Times New Roman"/>
          <w:b/>
          <w:bCs/>
          <w:sz w:val="24"/>
          <w:szCs w:val="24"/>
          <w:lang w:eastAsia="et-EE"/>
        </w:rPr>
        <w:t>Põhimäärused</w:t>
      </w:r>
    </w:p>
    <w:p w:rsidRPr="00F1238D" w:rsidR="00C17EEB" w:rsidP="00F1238D" w:rsidRDefault="00C17EEB" w14:paraId="72CC225F" w14:textId="77777777">
      <w:pPr>
        <w:autoSpaceDE w:val="0"/>
        <w:autoSpaceDN w:val="0"/>
        <w:adjustRightInd w:val="0"/>
        <w:spacing w:after="0" w:line="240" w:lineRule="auto"/>
        <w:contextualSpacing/>
        <w:jc w:val="both"/>
        <w:rPr>
          <w:rFonts w:ascii="Times New Roman" w:hAnsi="Times New Roman" w:eastAsia="Times New Roman" w:cs="Times New Roman"/>
          <w:sz w:val="24"/>
          <w:szCs w:val="24"/>
          <w:lang w:eastAsia="et-EE"/>
        </w:rPr>
      </w:pPr>
    </w:p>
    <w:p w:rsidR="0053079D" w:rsidP="00F1238D" w:rsidRDefault="00C17EEB" w14:paraId="59391B81" w14:textId="6CC5DE4A">
      <w:pPr>
        <w:autoSpaceDE w:val="0"/>
        <w:autoSpaceDN w:val="0"/>
        <w:adjustRightInd w:val="0"/>
        <w:spacing w:after="0" w:line="240" w:lineRule="auto"/>
        <w:contextualSpacing/>
        <w:jc w:val="both"/>
        <w:rPr>
          <w:rFonts w:ascii="Times New Roman" w:hAnsi="Times New Roman" w:eastAsia="Times New Roman" w:cs="Times New Roman"/>
          <w:sz w:val="24"/>
          <w:szCs w:val="24"/>
          <w:lang w:eastAsia="et-EE"/>
        </w:rPr>
      </w:pPr>
      <w:r w:rsidRPr="5FC78A55">
        <w:rPr>
          <w:rFonts w:ascii="Times New Roman" w:hAnsi="Times New Roman" w:eastAsia="Times New Roman" w:cs="Times New Roman"/>
          <w:sz w:val="24"/>
          <w:szCs w:val="24"/>
          <w:lang w:eastAsia="et-EE"/>
        </w:rPr>
        <w:t>Rahvaraamatukogude põhimäärused viiakse käesoleva seadusega vastavusse 2027. aasta 1.</w:t>
      </w:r>
      <w:r w:rsidRPr="5FC78A55" w:rsidR="009448E5">
        <w:rPr>
          <w:rFonts w:ascii="Times New Roman" w:hAnsi="Times New Roman" w:eastAsia="Times New Roman" w:cs="Times New Roman"/>
          <w:sz w:val="24"/>
          <w:szCs w:val="24"/>
          <w:lang w:eastAsia="et-EE"/>
        </w:rPr>
        <w:t> </w:t>
      </w:r>
      <w:r w:rsidRPr="5FC78A55">
        <w:rPr>
          <w:rFonts w:ascii="Times New Roman" w:hAnsi="Times New Roman" w:eastAsia="Times New Roman" w:cs="Times New Roman"/>
          <w:sz w:val="24"/>
          <w:szCs w:val="24"/>
          <w:lang w:eastAsia="et-EE"/>
        </w:rPr>
        <w:t>jaanuariks.</w:t>
      </w:r>
    </w:p>
    <w:p w:rsidRPr="00F1238D" w:rsidR="00B95F31" w:rsidP="00F1238D" w:rsidRDefault="00B95F31" w14:paraId="07791EB5" w14:textId="77777777">
      <w:pPr>
        <w:autoSpaceDE w:val="0"/>
        <w:autoSpaceDN w:val="0"/>
        <w:adjustRightInd w:val="0"/>
        <w:spacing w:after="0" w:line="240" w:lineRule="auto"/>
        <w:contextualSpacing/>
        <w:jc w:val="both"/>
        <w:rPr>
          <w:rFonts w:ascii="Times New Roman" w:hAnsi="Times New Roman" w:eastAsia="Times New Roman" w:cs="Times New Roman"/>
          <w:sz w:val="24"/>
          <w:szCs w:val="24"/>
          <w:lang w:eastAsia="et-EE"/>
        </w:rPr>
      </w:pPr>
    </w:p>
    <w:p w:rsidR="0053079D" w:rsidP="00F1238D" w:rsidRDefault="00B95F31" w14:paraId="7EE102CB" w14:textId="4ABA09F4">
      <w:pPr>
        <w:autoSpaceDE w:val="0"/>
        <w:autoSpaceDN w:val="0"/>
        <w:adjustRightInd w:val="0"/>
        <w:spacing w:after="0" w:line="240" w:lineRule="auto"/>
        <w:contextualSpacing/>
        <w:jc w:val="both"/>
        <w:rPr>
          <w:rFonts w:ascii="Times New Roman" w:hAnsi="Times New Roman" w:eastAsia="Times New Roman" w:cs="Times New Roman"/>
          <w:sz w:val="24"/>
          <w:szCs w:val="24"/>
          <w:lang w:eastAsia="et-EE"/>
        </w:rPr>
      </w:pPr>
      <w:r w:rsidRPr="5FC78A55">
        <w:rPr>
          <w:rFonts w:ascii="Times New Roman" w:hAnsi="Times New Roman" w:eastAsia="Times New Roman" w:cs="Times New Roman"/>
          <w:b/>
          <w:bCs/>
          <w:sz w:val="24"/>
          <w:szCs w:val="24"/>
          <w:lang w:eastAsia="et-EE"/>
        </w:rPr>
        <w:t>§ 2</w:t>
      </w:r>
      <w:r w:rsidRPr="5FC78A55" w:rsidR="00D04416">
        <w:rPr>
          <w:rFonts w:ascii="Times New Roman" w:hAnsi="Times New Roman" w:eastAsia="Times New Roman" w:cs="Times New Roman"/>
          <w:b/>
          <w:bCs/>
          <w:sz w:val="24"/>
          <w:szCs w:val="24"/>
          <w:lang w:eastAsia="et-EE"/>
        </w:rPr>
        <w:t>6</w:t>
      </w:r>
      <w:r w:rsidRPr="5FC78A55">
        <w:rPr>
          <w:rFonts w:ascii="Times New Roman" w:hAnsi="Times New Roman" w:eastAsia="Times New Roman" w:cs="Times New Roman"/>
          <w:b/>
          <w:bCs/>
          <w:sz w:val="24"/>
          <w:szCs w:val="24"/>
          <w:lang w:eastAsia="et-EE"/>
        </w:rPr>
        <w:t>. Maakonnaraamatukogud</w:t>
      </w:r>
    </w:p>
    <w:p w:rsidRPr="00F1238D" w:rsidR="00B95F31" w:rsidP="00F1238D" w:rsidRDefault="00B95F31" w14:paraId="6A14B30C" w14:textId="77777777">
      <w:pPr>
        <w:autoSpaceDE w:val="0"/>
        <w:autoSpaceDN w:val="0"/>
        <w:adjustRightInd w:val="0"/>
        <w:spacing w:after="0" w:line="240" w:lineRule="auto"/>
        <w:contextualSpacing/>
        <w:jc w:val="both"/>
        <w:rPr>
          <w:rFonts w:ascii="Times New Roman" w:hAnsi="Times New Roman" w:eastAsia="Times New Roman" w:cs="Times New Roman"/>
          <w:sz w:val="24"/>
          <w:szCs w:val="24"/>
          <w:lang w:eastAsia="et-EE"/>
        </w:rPr>
      </w:pPr>
    </w:p>
    <w:p w:rsidRPr="00F1238D" w:rsidR="00B95F31" w:rsidP="00F1238D" w:rsidRDefault="00B95F31" w14:paraId="3DC5546E" w14:textId="32B45FB8">
      <w:pPr>
        <w:autoSpaceDE w:val="0"/>
        <w:autoSpaceDN w:val="0"/>
        <w:adjustRightInd w:val="0"/>
        <w:spacing w:after="0" w:line="240" w:lineRule="auto"/>
        <w:contextualSpacing/>
        <w:jc w:val="both"/>
        <w:rPr>
          <w:rFonts w:ascii="Times New Roman" w:hAnsi="Times New Roman" w:eastAsia="Times New Roman" w:cs="Times New Roman"/>
          <w:sz w:val="24"/>
          <w:szCs w:val="24"/>
          <w:lang w:eastAsia="et-EE"/>
        </w:rPr>
      </w:pPr>
      <w:r w:rsidRPr="00F1238D">
        <w:rPr>
          <w:rFonts w:ascii="Times New Roman" w:hAnsi="Times New Roman" w:eastAsia="Times New Roman" w:cs="Times New Roman"/>
          <w:sz w:val="24"/>
          <w:szCs w:val="24"/>
          <w:lang w:eastAsia="et-EE"/>
        </w:rPr>
        <w:t>Käesoleva seaduse jõustumisel loetakse maakonnaraamatukogudeks rahvaraamatukogud, mis on maakonnaraamatukogudeks nimetatud enne käesoleva seaduse jõustumist.</w:t>
      </w:r>
    </w:p>
    <w:p w:rsidRPr="00F1238D" w:rsidR="00C17EEB" w:rsidP="00F1238D" w:rsidRDefault="00C17EEB" w14:paraId="76313E65" w14:textId="77777777">
      <w:pPr>
        <w:autoSpaceDE w:val="0"/>
        <w:autoSpaceDN w:val="0"/>
        <w:adjustRightInd w:val="0"/>
        <w:spacing w:after="0" w:line="240" w:lineRule="auto"/>
        <w:contextualSpacing/>
        <w:jc w:val="both"/>
        <w:rPr>
          <w:rFonts w:ascii="Times New Roman" w:hAnsi="Times New Roman" w:eastAsia="Times New Roman" w:cs="Times New Roman"/>
          <w:sz w:val="24"/>
          <w:szCs w:val="24"/>
          <w:lang w:eastAsia="et-EE"/>
        </w:rPr>
      </w:pPr>
    </w:p>
    <w:p w:rsidRPr="00F1238D" w:rsidR="006571C9" w:rsidDel="0053079D" w:rsidP="00F1238D" w:rsidRDefault="006571C9" w14:paraId="19352B45" w14:textId="2FA6BF15">
      <w:pPr>
        <w:autoSpaceDE w:val="0"/>
        <w:autoSpaceDN w:val="0"/>
        <w:adjustRightInd w:val="0"/>
        <w:spacing w:after="0" w:line="240" w:lineRule="auto"/>
        <w:contextualSpacing/>
        <w:jc w:val="both"/>
        <w:rPr>
          <w:rStyle w:val="normaltextrun"/>
          <w:rFonts w:ascii="Times New Roman" w:hAnsi="Times New Roman" w:cs="Times New Roman"/>
          <w:color w:val="000000"/>
          <w:sz w:val="24"/>
          <w:szCs w:val="24"/>
          <w:shd w:val="clear" w:color="auto" w:fill="FFFFFF"/>
        </w:rPr>
      </w:pPr>
      <w:r w:rsidRPr="00F1238D">
        <w:rPr>
          <w:rStyle w:val="normaltextrun"/>
          <w:rFonts w:ascii="Times New Roman" w:hAnsi="Times New Roman" w:cs="Times New Roman"/>
          <w:b/>
          <w:bCs/>
          <w:color w:val="000000"/>
          <w:sz w:val="24"/>
          <w:szCs w:val="24"/>
          <w:shd w:val="clear" w:color="auto" w:fill="FFFFFF"/>
        </w:rPr>
        <w:t>§ 2</w:t>
      </w:r>
      <w:r w:rsidRPr="00F1238D" w:rsidR="00D04416">
        <w:rPr>
          <w:rStyle w:val="normaltextrun"/>
          <w:rFonts w:ascii="Times New Roman" w:hAnsi="Times New Roman" w:cs="Times New Roman"/>
          <w:b/>
          <w:bCs/>
          <w:color w:val="000000"/>
          <w:sz w:val="24"/>
          <w:szCs w:val="24"/>
          <w:shd w:val="clear" w:color="auto" w:fill="FFFFFF"/>
        </w:rPr>
        <w:t>7</w:t>
      </w:r>
      <w:r w:rsidRPr="00F1238D">
        <w:rPr>
          <w:rStyle w:val="normaltextrun"/>
          <w:rFonts w:ascii="Times New Roman" w:hAnsi="Times New Roman" w:cs="Times New Roman"/>
          <w:b/>
          <w:bCs/>
          <w:color w:val="000000"/>
          <w:sz w:val="24"/>
          <w:szCs w:val="24"/>
          <w:shd w:val="clear" w:color="auto" w:fill="FFFFFF"/>
        </w:rPr>
        <w:t>. Rahvaraamatukogu struktuuri ümberkorraldamine</w:t>
      </w:r>
    </w:p>
    <w:p w:rsidRPr="00F1238D" w:rsidR="006571C9" w:rsidP="00F1238D" w:rsidRDefault="006571C9" w14:paraId="70C423EF" w14:textId="77777777">
      <w:pPr>
        <w:autoSpaceDE w:val="0"/>
        <w:autoSpaceDN w:val="0"/>
        <w:adjustRightInd w:val="0"/>
        <w:spacing w:after="0" w:line="240" w:lineRule="auto"/>
        <w:contextualSpacing/>
        <w:jc w:val="both"/>
        <w:rPr>
          <w:rStyle w:val="normaltextrun"/>
          <w:rFonts w:ascii="Times New Roman" w:hAnsi="Times New Roman" w:cs="Times New Roman"/>
          <w:color w:val="000000"/>
          <w:sz w:val="24"/>
          <w:szCs w:val="24"/>
          <w:shd w:val="clear" w:color="auto" w:fill="FFFFFF"/>
        </w:rPr>
      </w:pPr>
    </w:p>
    <w:p w:rsidRPr="00F1238D" w:rsidR="006571C9" w:rsidP="00F1238D" w:rsidRDefault="006571C9" w14:paraId="2FA37EF6" w14:textId="396666DC">
      <w:pPr>
        <w:autoSpaceDE w:val="0"/>
        <w:autoSpaceDN w:val="0"/>
        <w:adjustRightInd w:val="0"/>
        <w:spacing w:after="0" w:line="240" w:lineRule="auto"/>
        <w:contextualSpacing/>
        <w:jc w:val="both"/>
        <w:rPr>
          <w:rFonts w:ascii="Times New Roman" w:hAnsi="Times New Roman" w:cs="Times New Roman"/>
          <w:sz w:val="24"/>
          <w:szCs w:val="24"/>
          <w:lang w:eastAsia="et-EE"/>
        </w:rPr>
      </w:pPr>
      <w:r w:rsidRPr="5FC78A55">
        <w:rPr>
          <w:rFonts w:ascii="Times New Roman" w:hAnsi="Times New Roman" w:eastAsia="Times New Roman" w:cs="Times New Roman"/>
          <w:sz w:val="24"/>
          <w:szCs w:val="24"/>
          <w:lang w:eastAsia="et-EE"/>
        </w:rPr>
        <w:t>Rahvaraamatukogu struktuur viiakse käesoleva seaduse § 5 lõikega 1 vastavusse 2027. aasta 1.</w:t>
      </w:r>
      <w:r w:rsidRPr="5FC78A55" w:rsidR="009448E5">
        <w:rPr>
          <w:rFonts w:ascii="Times New Roman" w:hAnsi="Times New Roman" w:eastAsia="Times New Roman" w:cs="Times New Roman"/>
          <w:sz w:val="24"/>
          <w:szCs w:val="24"/>
          <w:lang w:eastAsia="et-EE"/>
        </w:rPr>
        <w:t> </w:t>
      </w:r>
      <w:r w:rsidRPr="5FC78A55">
        <w:rPr>
          <w:rFonts w:ascii="Times New Roman" w:hAnsi="Times New Roman" w:eastAsia="Times New Roman" w:cs="Times New Roman"/>
          <w:sz w:val="24"/>
          <w:szCs w:val="24"/>
          <w:lang w:eastAsia="et-EE"/>
        </w:rPr>
        <w:t>juuliks.</w:t>
      </w:r>
    </w:p>
    <w:p w:rsidRPr="00F1238D" w:rsidR="006571C9" w:rsidP="00F1238D" w:rsidRDefault="006571C9" w14:paraId="7C2FFF54" w14:textId="77777777">
      <w:pPr>
        <w:autoSpaceDE w:val="0"/>
        <w:autoSpaceDN w:val="0"/>
        <w:adjustRightInd w:val="0"/>
        <w:spacing w:after="0" w:line="240" w:lineRule="auto"/>
        <w:contextualSpacing/>
        <w:jc w:val="both"/>
        <w:rPr>
          <w:rFonts w:ascii="Times New Roman" w:hAnsi="Times New Roman" w:eastAsia="Times New Roman" w:cs="Times New Roman"/>
          <w:b/>
          <w:bCs/>
          <w:sz w:val="24"/>
          <w:szCs w:val="24"/>
          <w:lang w:eastAsia="et-EE"/>
        </w:rPr>
      </w:pPr>
    </w:p>
    <w:p w:rsidR="0053079D" w:rsidP="00F1238D" w:rsidRDefault="00C17EEB" w14:paraId="27C9C3EB" w14:textId="1CB81BFF">
      <w:pPr>
        <w:autoSpaceDE w:val="0"/>
        <w:autoSpaceDN w:val="0"/>
        <w:adjustRightInd w:val="0"/>
        <w:spacing w:after="0" w:line="240" w:lineRule="auto"/>
        <w:contextualSpacing/>
        <w:jc w:val="both"/>
        <w:rPr>
          <w:rFonts w:ascii="Times New Roman" w:hAnsi="Times New Roman" w:eastAsia="Times New Roman" w:cs="Times New Roman"/>
          <w:sz w:val="24"/>
          <w:szCs w:val="24"/>
          <w:lang w:eastAsia="et-EE"/>
        </w:rPr>
      </w:pPr>
      <w:r w:rsidRPr="5FC78A55">
        <w:rPr>
          <w:rFonts w:ascii="Times New Roman" w:hAnsi="Times New Roman" w:eastAsia="Times New Roman" w:cs="Times New Roman"/>
          <w:b/>
          <w:bCs/>
          <w:sz w:val="24"/>
          <w:szCs w:val="24"/>
          <w:lang w:eastAsia="et-EE"/>
        </w:rPr>
        <w:t>§ 2</w:t>
      </w:r>
      <w:r w:rsidRPr="5FC78A55" w:rsidR="00D04416">
        <w:rPr>
          <w:rFonts w:ascii="Times New Roman" w:hAnsi="Times New Roman" w:eastAsia="Times New Roman" w:cs="Times New Roman"/>
          <w:b/>
          <w:bCs/>
          <w:sz w:val="24"/>
          <w:szCs w:val="24"/>
          <w:lang w:eastAsia="et-EE"/>
        </w:rPr>
        <w:t>8</w:t>
      </w:r>
      <w:r w:rsidRPr="5FC78A55">
        <w:rPr>
          <w:rFonts w:ascii="Times New Roman" w:hAnsi="Times New Roman" w:eastAsia="Times New Roman" w:cs="Times New Roman"/>
          <w:b/>
          <w:bCs/>
          <w:sz w:val="24"/>
          <w:szCs w:val="24"/>
          <w:lang w:eastAsia="et-EE"/>
        </w:rPr>
        <w:t>. Töölepingud ning haridus- ja kutsenõuded</w:t>
      </w:r>
    </w:p>
    <w:p w:rsidRPr="00F1238D" w:rsidR="00C17EEB" w:rsidP="00F1238D" w:rsidRDefault="00C17EEB" w14:paraId="63538C06" w14:textId="77777777">
      <w:pPr>
        <w:autoSpaceDE w:val="0"/>
        <w:autoSpaceDN w:val="0"/>
        <w:adjustRightInd w:val="0"/>
        <w:spacing w:after="0" w:line="240" w:lineRule="auto"/>
        <w:contextualSpacing/>
        <w:jc w:val="both"/>
        <w:rPr>
          <w:rFonts w:ascii="Times New Roman" w:hAnsi="Times New Roman" w:eastAsia="Times New Roman" w:cs="Times New Roman"/>
          <w:sz w:val="24"/>
          <w:szCs w:val="24"/>
          <w:lang w:eastAsia="et-EE"/>
        </w:rPr>
      </w:pPr>
    </w:p>
    <w:p w:rsidR="0053079D" w:rsidP="00F1238D" w:rsidRDefault="0092116E" w14:paraId="026DDDA6" w14:textId="1C2801CB">
      <w:pPr>
        <w:autoSpaceDE w:val="0"/>
        <w:autoSpaceDN w:val="0"/>
        <w:adjustRightInd w:val="0"/>
        <w:spacing w:after="0" w:line="240" w:lineRule="auto"/>
        <w:contextualSpacing/>
        <w:jc w:val="both"/>
        <w:rPr>
          <w:rStyle w:val="normaltextrun"/>
          <w:rFonts w:ascii="Times New Roman" w:hAnsi="Times New Roman" w:cs="Times New Roman"/>
          <w:sz w:val="24"/>
          <w:szCs w:val="24"/>
        </w:rPr>
      </w:pPr>
      <w:r w:rsidRPr="5FC78A55">
        <w:rPr>
          <w:rStyle w:val="normaltextrun"/>
          <w:rFonts w:ascii="Times New Roman" w:hAnsi="Times New Roman" w:cs="Times New Roman"/>
          <w:sz w:val="24"/>
          <w:szCs w:val="24"/>
        </w:rPr>
        <w:t xml:space="preserve">(1) Kohaliku omavalitsuse üksuses, kus rahvaraamatukogu struktuur vastab </w:t>
      </w:r>
      <w:r w:rsidRPr="5FC78A55">
        <w:rPr>
          <w:rFonts w:ascii="Times New Roman" w:hAnsi="Times New Roman" w:eastAsia="Times New Roman" w:cs="Times New Roman"/>
          <w:sz w:val="24"/>
          <w:szCs w:val="24"/>
          <w:lang w:eastAsia="et-EE"/>
        </w:rPr>
        <w:t>käesoleva seaduse jõustumisel selle § 5 lõikes 1 sätestatule</w:t>
      </w:r>
      <w:r w:rsidRPr="5FC78A55">
        <w:rPr>
          <w:rStyle w:val="normaltextrun"/>
          <w:rFonts w:ascii="Times New Roman" w:hAnsi="Times New Roman" w:cs="Times New Roman"/>
          <w:sz w:val="24"/>
          <w:szCs w:val="24"/>
        </w:rPr>
        <w:t>, muutuvad enne 2026. aasta 1. juulit</w:t>
      </w:r>
      <w:r w:rsidRPr="5FC78A55">
        <w:rPr>
          <w:rStyle w:val="normaltextrun"/>
          <w:rFonts w:ascii="Times New Roman" w:hAnsi="Times New Roman" w:cs="Times New Roman"/>
          <w:i/>
          <w:iCs/>
          <w:sz w:val="24"/>
          <w:szCs w:val="24"/>
        </w:rPr>
        <w:t xml:space="preserve"> </w:t>
      </w:r>
      <w:r w:rsidRPr="5FC78A55">
        <w:rPr>
          <w:rStyle w:val="normaltextrun"/>
          <w:rFonts w:ascii="Times New Roman" w:hAnsi="Times New Roman" w:cs="Times New Roman"/>
          <w:sz w:val="24"/>
          <w:szCs w:val="24"/>
        </w:rPr>
        <w:t>ametis olevate rahvaraamatukogu juhtide tähtajatud töölepingud tähtajaliseks ja kehtivad kuni 2033. aasta 30.</w:t>
      </w:r>
      <w:r w:rsidRPr="5FC78A55" w:rsidR="009448E5">
        <w:rPr>
          <w:rStyle w:val="normaltextrun"/>
          <w:rFonts w:ascii="Times New Roman" w:hAnsi="Times New Roman" w:cs="Times New Roman"/>
          <w:sz w:val="24"/>
          <w:szCs w:val="24"/>
        </w:rPr>
        <w:t> </w:t>
      </w:r>
      <w:r w:rsidRPr="5FC78A55">
        <w:rPr>
          <w:rStyle w:val="normaltextrun"/>
          <w:rFonts w:ascii="Times New Roman" w:hAnsi="Times New Roman" w:cs="Times New Roman"/>
          <w:sz w:val="24"/>
          <w:szCs w:val="24"/>
        </w:rPr>
        <w:t>juunini.</w:t>
      </w:r>
    </w:p>
    <w:p w:rsidRPr="00F1238D" w:rsidR="0092116E" w:rsidP="00F1238D" w:rsidRDefault="0092116E" w14:paraId="022B52BC" w14:textId="77777777">
      <w:pPr>
        <w:autoSpaceDE w:val="0"/>
        <w:autoSpaceDN w:val="0"/>
        <w:adjustRightInd w:val="0"/>
        <w:spacing w:after="0" w:line="240" w:lineRule="auto"/>
        <w:contextualSpacing/>
        <w:jc w:val="both"/>
        <w:rPr>
          <w:rFonts w:ascii="Times New Roman" w:hAnsi="Times New Roman" w:cs="Times New Roman"/>
          <w:sz w:val="24"/>
          <w:szCs w:val="24"/>
          <w:lang w:eastAsia="et-EE"/>
        </w:rPr>
      </w:pPr>
    </w:p>
    <w:p w:rsidR="0053079D" w:rsidP="00F1238D" w:rsidRDefault="0092116E" w14:paraId="4BDCE386" w14:textId="513CC8C7">
      <w:pPr>
        <w:autoSpaceDE w:val="0"/>
        <w:autoSpaceDN w:val="0"/>
        <w:adjustRightInd w:val="0"/>
        <w:spacing w:after="0" w:line="240" w:lineRule="auto"/>
        <w:contextualSpacing/>
        <w:jc w:val="both"/>
        <w:rPr>
          <w:rStyle w:val="normaltextrun"/>
          <w:rFonts w:ascii="Times New Roman" w:hAnsi="Times New Roman" w:cs="Times New Roman"/>
          <w:sz w:val="24"/>
          <w:szCs w:val="24"/>
        </w:rPr>
      </w:pPr>
      <w:r w:rsidRPr="5FC78A55">
        <w:rPr>
          <w:rStyle w:val="normaltextrun"/>
          <w:rFonts w:ascii="Times New Roman" w:hAnsi="Times New Roman" w:cs="Times New Roman"/>
          <w:sz w:val="24"/>
          <w:szCs w:val="24"/>
        </w:rPr>
        <w:t xml:space="preserve">(2) Kohaliku omavalitsuse üksuses, kus rahvaraamatukogu struktuur ei vasta </w:t>
      </w:r>
      <w:r w:rsidRPr="5FC78A55">
        <w:rPr>
          <w:rFonts w:ascii="Times New Roman" w:hAnsi="Times New Roman" w:eastAsia="Times New Roman" w:cs="Times New Roman"/>
          <w:sz w:val="24"/>
          <w:szCs w:val="24"/>
          <w:lang w:eastAsia="et-EE"/>
        </w:rPr>
        <w:t>käesoleva seaduse jõustumisel selle § 5 lõikes 1 sätestatule</w:t>
      </w:r>
      <w:r w:rsidRPr="5FC78A55">
        <w:rPr>
          <w:rStyle w:val="normaltextrun"/>
          <w:rFonts w:ascii="Times New Roman" w:hAnsi="Times New Roman" w:cs="Times New Roman"/>
          <w:sz w:val="24"/>
          <w:szCs w:val="24"/>
        </w:rPr>
        <w:t>, muutuvad enne 2026. aasta 1. juulit</w:t>
      </w:r>
      <w:r w:rsidRPr="5FC78A55">
        <w:rPr>
          <w:rStyle w:val="normaltextrun"/>
          <w:rFonts w:ascii="Times New Roman" w:hAnsi="Times New Roman" w:cs="Times New Roman"/>
          <w:i/>
          <w:iCs/>
          <w:sz w:val="24"/>
          <w:szCs w:val="24"/>
        </w:rPr>
        <w:t xml:space="preserve"> </w:t>
      </w:r>
      <w:r w:rsidRPr="5FC78A55">
        <w:rPr>
          <w:rStyle w:val="normaltextrun"/>
          <w:rFonts w:ascii="Times New Roman" w:hAnsi="Times New Roman" w:cs="Times New Roman"/>
          <w:sz w:val="24"/>
          <w:szCs w:val="24"/>
        </w:rPr>
        <w:t xml:space="preserve">ametis olevate rahvaraamatukogu juhtide tähtajatud töölepingud tähtajaliseks rahvaraamatukogu struktuuri käesoleva seaduse </w:t>
      </w:r>
      <w:r w:rsidRPr="5FC78A55">
        <w:rPr>
          <w:rFonts w:ascii="Times New Roman" w:hAnsi="Times New Roman" w:eastAsia="Times New Roman" w:cs="Times New Roman"/>
          <w:sz w:val="24"/>
          <w:szCs w:val="24"/>
          <w:lang w:eastAsia="et-EE"/>
        </w:rPr>
        <w:t>§ 5 lõikes 1 sätestatuga vastavusse viimisest arvates</w:t>
      </w:r>
      <w:r w:rsidRPr="5FC78A55">
        <w:rPr>
          <w:rStyle w:val="normaltextrun"/>
          <w:rFonts w:ascii="Times New Roman" w:hAnsi="Times New Roman" w:cs="Times New Roman"/>
          <w:sz w:val="24"/>
          <w:szCs w:val="24"/>
        </w:rPr>
        <w:t xml:space="preserve"> ja kehtivad seitse aastat.</w:t>
      </w:r>
    </w:p>
    <w:p w:rsidRPr="00F1238D" w:rsidR="0092116E" w:rsidP="00F1238D" w:rsidRDefault="0092116E" w14:paraId="4BB8DEA1" w14:textId="77777777">
      <w:pPr>
        <w:autoSpaceDE w:val="0"/>
        <w:autoSpaceDN w:val="0"/>
        <w:adjustRightInd w:val="0"/>
        <w:spacing w:after="0" w:line="240" w:lineRule="auto"/>
        <w:contextualSpacing/>
        <w:jc w:val="both"/>
        <w:rPr>
          <w:rStyle w:val="normaltextrun"/>
          <w:rFonts w:ascii="Times New Roman" w:hAnsi="Times New Roman" w:cs="Times New Roman"/>
          <w:sz w:val="24"/>
          <w:szCs w:val="24"/>
        </w:rPr>
      </w:pPr>
    </w:p>
    <w:p w:rsidR="0053079D" w:rsidP="00F1238D" w:rsidRDefault="0092116E" w14:paraId="74116AB0" w14:textId="1404FE11">
      <w:pPr>
        <w:autoSpaceDE w:val="0"/>
        <w:autoSpaceDN w:val="0"/>
        <w:adjustRightInd w:val="0"/>
        <w:spacing w:after="0" w:line="240" w:lineRule="auto"/>
        <w:contextualSpacing/>
        <w:jc w:val="both"/>
        <w:rPr>
          <w:rFonts w:ascii="Times New Roman" w:hAnsi="Times New Roman" w:cs="Times New Roman"/>
          <w:sz w:val="24"/>
          <w:szCs w:val="24"/>
        </w:rPr>
      </w:pPr>
      <w:r w:rsidRPr="5FC78A55">
        <w:rPr>
          <w:rStyle w:val="normaltextrun"/>
          <w:rFonts w:ascii="Times New Roman" w:hAnsi="Times New Roman" w:cs="Times New Roman"/>
          <w:sz w:val="24"/>
          <w:szCs w:val="24"/>
        </w:rPr>
        <w:t xml:space="preserve">(3) Kohaliku omavalitsuse üksuses, kus rahvaraamatukogu struktuur ei vasta </w:t>
      </w:r>
      <w:r w:rsidRPr="5FC78A55">
        <w:rPr>
          <w:rFonts w:ascii="Times New Roman" w:hAnsi="Times New Roman" w:eastAsia="Times New Roman" w:cs="Times New Roman"/>
          <w:sz w:val="24"/>
          <w:szCs w:val="24"/>
          <w:lang w:eastAsia="et-EE"/>
        </w:rPr>
        <w:t>käesoleva seaduse jõustumisel selle § 5 lõikes 1 sätestatule</w:t>
      </w:r>
      <w:r w:rsidRPr="5FC78A55">
        <w:rPr>
          <w:rStyle w:val="normaltextrun"/>
          <w:rFonts w:ascii="Times New Roman" w:hAnsi="Times New Roman" w:cs="Times New Roman"/>
          <w:sz w:val="24"/>
          <w:szCs w:val="24"/>
        </w:rPr>
        <w:t xml:space="preserve"> ja </w:t>
      </w:r>
      <w:r w:rsidRPr="5FC78A55">
        <w:rPr>
          <w:rFonts w:ascii="Times New Roman" w:hAnsi="Times New Roman" w:cs="Times New Roman"/>
          <w:sz w:val="24"/>
          <w:szCs w:val="24"/>
        </w:rPr>
        <w:t>rahvaraamatukogu teeninduspiirkonnas on kuni 500 elanikku, ei kohaldata käesoleva seaduse § 8 lõikeid 5–7 enne 2026. aasta 1. juulit ametis olevatele rahvaraamatukogu juhtidele.</w:t>
      </w:r>
    </w:p>
    <w:p w:rsidRPr="00F1238D" w:rsidR="0092116E" w:rsidP="00F1238D" w:rsidRDefault="0092116E" w14:paraId="03916385" w14:textId="77777777">
      <w:pPr>
        <w:autoSpaceDE w:val="0"/>
        <w:autoSpaceDN w:val="0"/>
        <w:adjustRightInd w:val="0"/>
        <w:spacing w:after="0" w:line="240" w:lineRule="auto"/>
        <w:contextualSpacing/>
        <w:jc w:val="both"/>
        <w:rPr>
          <w:rFonts w:ascii="Times New Roman" w:hAnsi="Times New Roman" w:cs="Times New Roman"/>
          <w:sz w:val="24"/>
          <w:szCs w:val="24"/>
        </w:rPr>
      </w:pPr>
    </w:p>
    <w:p w:rsidR="0053079D" w:rsidP="00F1238D" w:rsidRDefault="0092116E" w14:paraId="5B36DF11" w14:textId="624C651C">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(4) Käesoleva seaduse § 9 lõiget 3 ei kohaldata enne 2026. aasta 1. juulit ametis olevatele raamatukogutöötajatele.</w:t>
      </w:r>
    </w:p>
    <w:p w:rsidRPr="00F1238D" w:rsidR="00C17EEB" w:rsidP="00F1238D" w:rsidRDefault="00C17EEB" w14:paraId="4AAC5832" w14:textId="77777777">
      <w:pPr>
        <w:autoSpaceDE w:val="0"/>
        <w:autoSpaceDN w:val="0"/>
        <w:adjustRightInd w:val="0"/>
        <w:spacing w:after="0" w:line="240" w:lineRule="auto"/>
        <w:contextualSpacing/>
        <w:jc w:val="both"/>
        <w:rPr>
          <w:rFonts w:ascii="Times New Roman" w:hAnsi="Times New Roman" w:cs="Times New Roman"/>
          <w:sz w:val="24"/>
          <w:szCs w:val="24"/>
          <w:lang w:eastAsia="et-EE"/>
        </w:rPr>
      </w:pPr>
    </w:p>
    <w:p w:rsidRPr="00F1238D" w:rsidR="00C17EEB" w:rsidP="00F1238D" w:rsidRDefault="00C17EEB" w14:paraId="0701DD88" w14:textId="596C2FEE">
      <w:pPr>
        <w:autoSpaceDE w:val="0"/>
        <w:autoSpaceDN w:val="0"/>
        <w:adjustRightInd w:val="0"/>
        <w:spacing w:after="0" w:line="240" w:lineRule="auto"/>
        <w:contextualSpacing/>
        <w:jc w:val="center"/>
        <w:rPr>
          <w:rFonts w:ascii="Times New Roman" w:hAnsi="Times New Roman" w:cs="Times New Roman"/>
          <w:b/>
          <w:bCs/>
          <w:sz w:val="24"/>
          <w:szCs w:val="24"/>
          <w:lang w:eastAsia="et-EE"/>
        </w:rPr>
      </w:pPr>
      <w:r w:rsidRPr="00F1238D">
        <w:rPr>
          <w:rFonts w:ascii="Times New Roman" w:hAnsi="Times New Roman" w:cs="Times New Roman"/>
          <w:b/>
          <w:bCs/>
          <w:sz w:val="24"/>
          <w:szCs w:val="24"/>
          <w:lang w:eastAsia="et-EE"/>
        </w:rPr>
        <w:t>2. jagu</w:t>
      </w:r>
    </w:p>
    <w:p w:rsidR="0053079D" w:rsidP="00F1238D" w:rsidRDefault="00C17EEB" w14:paraId="63187633" w14:textId="4F5D8178">
      <w:pPr>
        <w:autoSpaceDE w:val="0"/>
        <w:autoSpaceDN w:val="0"/>
        <w:adjustRightInd w:val="0"/>
        <w:spacing w:after="0" w:line="240" w:lineRule="auto"/>
        <w:contextualSpacing/>
        <w:jc w:val="center"/>
        <w:rPr>
          <w:rFonts w:ascii="Times New Roman" w:hAnsi="Times New Roman" w:cs="Times New Roman"/>
          <w:sz w:val="24"/>
          <w:szCs w:val="24"/>
          <w:lang w:eastAsia="et-EE"/>
        </w:rPr>
      </w:pPr>
      <w:r w:rsidRPr="5FC78A55">
        <w:rPr>
          <w:rFonts w:ascii="Times New Roman" w:hAnsi="Times New Roman" w:cs="Times New Roman"/>
          <w:b/>
          <w:bCs/>
          <w:sz w:val="24"/>
          <w:szCs w:val="24"/>
          <w:lang w:eastAsia="et-EE"/>
        </w:rPr>
        <w:t>Seaduste muutmine ja kehtetuks tunnistamine</w:t>
      </w:r>
    </w:p>
    <w:p w:rsidRPr="00F1238D" w:rsidR="00C17EEB" w:rsidP="00F1238D" w:rsidRDefault="00C17EEB" w14:paraId="64D1B904" w14:textId="77777777">
      <w:pPr>
        <w:autoSpaceDE w:val="0"/>
        <w:autoSpaceDN w:val="0"/>
        <w:adjustRightInd w:val="0"/>
        <w:spacing w:after="0" w:line="240" w:lineRule="auto"/>
        <w:contextualSpacing/>
        <w:jc w:val="both"/>
        <w:rPr>
          <w:rFonts w:ascii="Times New Roman" w:hAnsi="Times New Roman" w:cs="Times New Roman"/>
          <w:sz w:val="24"/>
          <w:szCs w:val="24"/>
          <w:lang w:eastAsia="et-EE"/>
        </w:rPr>
      </w:pPr>
    </w:p>
    <w:p w:rsidR="0053079D" w:rsidP="00F1238D" w:rsidRDefault="00C17EEB" w14:paraId="3C7B795D" w14:textId="4042F513">
      <w:pPr>
        <w:autoSpaceDE w:val="0"/>
        <w:autoSpaceDN w:val="0"/>
        <w:adjustRightInd w:val="0"/>
        <w:spacing w:after="0" w:line="240" w:lineRule="auto"/>
        <w:contextualSpacing/>
        <w:jc w:val="both"/>
        <w:rPr>
          <w:rFonts w:ascii="Times New Roman" w:hAnsi="Times New Roman" w:cs="Times New Roman"/>
          <w:sz w:val="24"/>
          <w:szCs w:val="24"/>
          <w:lang w:eastAsia="et-EE"/>
        </w:rPr>
      </w:pPr>
      <w:r w:rsidRPr="5FC78A55">
        <w:rPr>
          <w:rFonts w:ascii="Times New Roman" w:hAnsi="Times New Roman" w:cs="Times New Roman"/>
          <w:b/>
          <w:bCs/>
          <w:sz w:val="24"/>
          <w:szCs w:val="24"/>
          <w:lang w:eastAsia="et-EE"/>
        </w:rPr>
        <w:t xml:space="preserve">§ </w:t>
      </w:r>
      <w:r w:rsidRPr="5FC78A55" w:rsidR="00D04416">
        <w:rPr>
          <w:rFonts w:ascii="Times New Roman" w:hAnsi="Times New Roman" w:cs="Times New Roman"/>
          <w:b/>
          <w:bCs/>
          <w:sz w:val="24"/>
          <w:szCs w:val="24"/>
          <w:lang w:eastAsia="et-EE"/>
        </w:rPr>
        <w:t>29</w:t>
      </w:r>
      <w:r w:rsidRPr="5FC78A55">
        <w:rPr>
          <w:rFonts w:ascii="Times New Roman" w:hAnsi="Times New Roman" w:cs="Times New Roman"/>
          <w:b/>
          <w:bCs/>
          <w:sz w:val="24"/>
          <w:szCs w:val="24"/>
          <w:lang w:eastAsia="et-EE"/>
        </w:rPr>
        <w:t>. Eesti Rahvusraamatukogu seaduse muutmine</w:t>
      </w:r>
    </w:p>
    <w:p w:rsidRPr="00F1238D" w:rsidR="00C17EEB" w:rsidP="00F1238D" w:rsidRDefault="00C17EEB" w14:paraId="31F3AC58" w14:textId="77777777">
      <w:pPr>
        <w:autoSpaceDE w:val="0"/>
        <w:autoSpaceDN w:val="0"/>
        <w:adjustRightInd w:val="0"/>
        <w:spacing w:after="0" w:line="240" w:lineRule="auto"/>
        <w:contextualSpacing/>
        <w:jc w:val="both"/>
        <w:rPr>
          <w:rFonts w:ascii="Times New Roman" w:hAnsi="Times New Roman" w:cs="Times New Roman"/>
          <w:sz w:val="24"/>
          <w:szCs w:val="24"/>
          <w:lang w:eastAsia="et-EE"/>
        </w:rPr>
      </w:pPr>
    </w:p>
    <w:p w:rsidR="0053079D" w:rsidP="00F1238D" w:rsidRDefault="00C17EEB" w14:paraId="67EBC1C5" w14:textId="17372A5A">
      <w:pPr>
        <w:autoSpaceDE w:val="0"/>
        <w:autoSpaceDN w:val="0"/>
        <w:adjustRightInd w:val="0"/>
        <w:spacing w:after="0" w:line="240" w:lineRule="auto"/>
        <w:contextualSpacing/>
        <w:jc w:val="both"/>
        <w:rPr>
          <w:rFonts w:ascii="Times New Roman" w:hAnsi="Times New Roman" w:cs="Times New Roman"/>
          <w:sz w:val="24"/>
          <w:szCs w:val="24"/>
          <w:lang w:eastAsia="et-EE"/>
        </w:rPr>
      </w:pPr>
      <w:r w:rsidRPr="5FC78A55">
        <w:rPr>
          <w:rFonts w:ascii="Times New Roman" w:hAnsi="Times New Roman" w:cs="Times New Roman"/>
          <w:sz w:val="24"/>
          <w:szCs w:val="24"/>
          <w:lang w:eastAsia="et-EE"/>
        </w:rPr>
        <w:t>Eesti Rahvusraamatukogu seaduses tehakse järgmised muudatused:</w:t>
      </w:r>
    </w:p>
    <w:p w:rsidRPr="00F1238D" w:rsidR="00C17EEB" w:rsidP="00F1238D" w:rsidRDefault="00C17EEB" w14:paraId="00BB2C04" w14:textId="77777777">
      <w:pPr>
        <w:autoSpaceDE w:val="0"/>
        <w:autoSpaceDN w:val="0"/>
        <w:adjustRightInd w:val="0"/>
        <w:spacing w:after="0" w:line="240" w:lineRule="auto"/>
        <w:contextualSpacing/>
        <w:jc w:val="both"/>
        <w:rPr>
          <w:rFonts w:ascii="Times New Roman" w:hAnsi="Times New Roman" w:cs="Times New Roman"/>
          <w:sz w:val="24"/>
          <w:szCs w:val="24"/>
          <w:lang w:eastAsia="et-EE"/>
        </w:rPr>
      </w:pPr>
    </w:p>
    <w:p w:rsidR="0053079D" w:rsidP="00F1238D" w:rsidRDefault="00C17EEB" w14:paraId="5A758C5D" w14:textId="0BCFB6BA">
      <w:pPr>
        <w:autoSpaceDE w:val="0"/>
        <w:autoSpaceDN w:val="0"/>
        <w:adjustRightInd w:val="0"/>
        <w:spacing w:after="0" w:line="240" w:lineRule="auto"/>
        <w:contextualSpacing/>
        <w:jc w:val="both"/>
        <w:rPr>
          <w:rFonts w:ascii="Times New Roman" w:hAnsi="Times New Roman" w:cs="Times New Roman"/>
          <w:sz w:val="24"/>
          <w:szCs w:val="24"/>
          <w:lang w:eastAsia="et-EE"/>
        </w:rPr>
      </w:pPr>
      <w:r w:rsidRPr="5FC78A55">
        <w:rPr>
          <w:rFonts w:ascii="Times New Roman" w:hAnsi="Times New Roman" w:cs="Times New Roman"/>
          <w:b/>
          <w:bCs/>
          <w:sz w:val="24"/>
          <w:szCs w:val="24"/>
          <w:lang w:eastAsia="et-EE"/>
        </w:rPr>
        <w:t>1)</w:t>
      </w:r>
      <w:r w:rsidRPr="5FC78A55">
        <w:rPr>
          <w:rFonts w:ascii="Times New Roman" w:hAnsi="Times New Roman" w:cs="Times New Roman"/>
          <w:sz w:val="24"/>
          <w:szCs w:val="24"/>
          <w:lang w:eastAsia="et-EE"/>
        </w:rPr>
        <w:t xml:space="preserve"> </w:t>
      </w:r>
      <w:r w:rsidRPr="5FC78A55" w:rsidR="00D669B2">
        <w:rPr>
          <w:rFonts w:ascii="Times New Roman" w:hAnsi="Times New Roman" w:cs="Times New Roman"/>
          <w:sz w:val="24"/>
          <w:szCs w:val="24"/>
          <w:lang w:eastAsia="et-EE"/>
        </w:rPr>
        <w:t>seaduses asendatakse sõna „teavik“ sõnaga „väljaanne“ vastavas käändes;</w:t>
      </w:r>
    </w:p>
    <w:p w:rsidRPr="00F1238D" w:rsidR="00D669B2" w:rsidP="00F1238D" w:rsidRDefault="00D669B2" w14:paraId="4B244439" w14:textId="77777777">
      <w:pPr>
        <w:autoSpaceDE w:val="0"/>
        <w:autoSpaceDN w:val="0"/>
        <w:adjustRightInd w:val="0"/>
        <w:spacing w:after="0" w:line="240" w:lineRule="auto"/>
        <w:contextualSpacing/>
        <w:jc w:val="both"/>
        <w:rPr>
          <w:rFonts w:ascii="Times New Roman" w:hAnsi="Times New Roman" w:cs="Times New Roman"/>
          <w:sz w:val="24"/>
          <w:szCs w:val="24"/>
          <w:lang w:eastAsia="et-EE"/>
        </w:rPr>
      </w:pPr>
    </w:p>
    <w:p w:rsidR="0053079D" w:rsidP="00F1238D" w:rsidRDefault="00D669B2" w14:paraId="6A96B7E8" w14:textId="1C7BA8D0">
      <w:pPr>
        <w:autoSpaceDE w:val="0"/>
        <w:autoSpaceDN w:val="0"/>
        <w:adjustRightInd w:val="0"/>
        <w:spacing w:after="0" w:line="240" w:lineRule="auto"/>
        <w:contextualSpacing/>
        <w:jc w:val="both"/>
        <w:rPr>
          <w:rFonts w:ascii="Times New Roman" w:hAnsi="Times New Roman" w:cs="Times New Roman"/>
          <w:sz w:val="24"/>
          <w:szCs w:val="24"/>
          <w:lang w:eastAsia="et-EE"/>
        </w:rPr>
      </w:pPr>
      <w:r w:rsidRPr="5FC78A55">
        <w:rPr>
          <w:rFonts w:ascii="Times New Roman" w:hAnsi="Times New Roman" w:cs="Times New Roman"/>
          <w:b/>
          <w:bCs/>
          <w:sz w:val="24"/>
          <w:szCs w:val="24"/>
          <w:lang w:eastAsia="et-EE"/>
        </w:rPr>
        <w:t>2)</w:t>
      </w:r>
      <w:r w:rsidRPr="5FC78A55">
        <w:rPr>
          <w:rFonts w:ascii="Times New Roman" w:hAnsi="Times New Roman" w:cs="Times New Roman"/>
          <w:sz w:val="24"/>
          <w:szCs w:val="24"/>
          <w:lang w:eastAsia="et-EE"/>
        </w:rPr>
        <w:t xml:space="preserve"> </w:t>
      </w:r>
      <w:r w:rsidRPr="5FC78A55" w:rsidR="00250246">
        <w:rPr>
          <w:rFonts w:ascii="Times New Roman" w:hAnsi="Times New Roman" w:cs="Times New Roman"/>
          <w:sz w:val="24"/>
          <w:szCs w:val="24"/>
          <w:lang w:eastAsia="et-EE"/>
        </w:rPr>
        <w:t xml:space="preserve">paragrahvi 1 lõiget 1 täiendatakse pärast </w:t>
      </w:r>
      <w:r w:rsidRPr="5FC78A55" w:rsidR="008F6564">
        <w:rPr>
          <w:rFonts w:ascii="Times New Roman" w:hAnsi="Times New Roman" w:cs="Times New Roman"/>
          <w:sz w:val="24"/>
          <w:szCs w:val="24"/>
          <w:lang w:eastAsia="et-EE"/>
        </w:rPr>
        <w:t>tekstiosa</w:t>
      </w:r>
      <w:r w:rsidRPr="5FC78A55" w:rsidR="00250246">
        <w:rPr>
          <w:rFonts w:ascii="Times New Roman" w:hAnsi="Times New Roman" w:cs="Times New Roman"/>
          <w:sz w:val="24"/>
          <w:szCs w:val="24"/>
          <w:lang w:eastAsia="et-EE"/>
        </w:rPr>
        <w:t xml:space="preserve"> „</w:t>
      </w:r>
      <w:r w:rsidRPr="5FC78A55" w:rsidR="00250246">
        <w:rPr>
          <w:rFonts w:ascii="Times New Roman" w:hAnsi="Times New Roman" w:cs="Times New Roman"/>
          <w:sz w:val="24"/>
          <w:szCs w:val="24"/>
        </w:rPr>
        <w:t>haldusjärelevalve tegevuse üle</w:t>
      </w:r>
      <w:r w:rsidRPr="5FC78A55" w:rsidR="00250246">
        <w:rPr>
          <w:rFonts w:ascii="Times New Roman" w:hAnsi="Times New Roman" w:cs="Times New Roman"/>
          <w:sz w:val="24"/>
          <w:szCs w:val="24"/>
          <w:lang w:eastAsia="et-EE"/>
        </w:rPr>
        <w:t xml:space="preserve">“ </w:t>
      </w:r>
      <w:r w:rsidRPr="5FC78A55" w:rsidR="008F6564">
        <w:rPr>
          <w:rFonts w:ascii="Times New Roman" w:hAnsi="Times New Roman" w:cs="Times New Roman"/>
          <w:sz w:val="24"/>
          <w:szCs w:val="24"/>
          <w:lang w:eastAsia="et-EE"/>
        </w:rPr>
        <w:t>tekstiosa</w:t>
      </w:r>
      <w:r w:rsidRPr="5FC78A55" w:rsidR="00250246">
        <w:rPr>
          <w:rFonts w:ascii="Times New Roman" w:hAnsi="Times New Roman" w:cs="Times New Roman"/>
          <w:sz w:val="24"/>
          <w:szCs w:val="24"/>
          <w:lang w:eastAsia="et-EE"/>
        </w:rPr>
        <w:t>ga „</w:t>
      </w:r>
      <w:r w:rsidRPr="5FC78A55" w:rsidR="00250246">
        <w:rPr>
          <w:rFonts w:ascii="Times New Roman" w:hAnsi="Times New Roman" w:cs="Times New Roman"/>
          <w:sz w:val="24"/>
          <w:szCs w:val="24"/>
        </w:rPr>
        <w:t>ning raamatukogude andmekogu asutamine</w:t>
      </w:r>
      <w:r w:rsidRPr="5FC78A55" w:rsidR="00250246">
        <w:rPr>
          <w:rFonts w:ascii="Times New Roman" w:hAnsi="Times New Roman" w:cs="Times New Roman"/>
          <w:sz w:val="24"/>
          <w:szCs w:val="24"/>
          <w:lang w:eastAsia="et-EE"/>
        </w:rPr>
        <w:t>“;</w:t>
      </w:r>
    </w:p>
    <w:p w:rsidRPr="00F1238D" w:rsidR="00250246" w:rsidP="00F1238D" w:rsidRDefault="00250246" w14:paraId="1638694C" w14:textId="77777777">
      <w:pPr>
        <w:autoSpaceDE w:val="0"/>
        <w:autoSpaceDN w:val="0"/>
        <w:adjustRightInd w:val="0"/>
        <w:spacing w:after="0" w:line="240" w:lineRule="auto"/>
        <w:contextualSpacing/>
        <w:jc w:val="both"/>
        <w:rPr>
          <w:rFonts w:ascii="Times New Roman" w:hAnsi="Times New Roman" w:cs="Times New Roman"/>
          <w:sz w:val="24"/>
          <w:szCs w:val="24"/>
          <w:lang w:eastAsia="et-EE"/>
        </w:rPr>
      </w:pPr>
    </w:p>
    <w:p w:rsidR="0053079D" w:rsidP="00F1238D" w:rsidRDefault="002D0A82" w14:paraId="331A1D3E" w14:textId="0D80C5C1">
      <w:pPr>
        <w:autoSpaceDE w:val="0"/>
        <w:autoSpaceDN w:val="0"/>
        <w:adjustRightInd w:val="0"/>
        <w:spacing w:after="0" w:line="240" w:lineRule="auto"/>
        <w:contextualSpacing/>
        <w:jc w:val="both"/>
        <w:rPr>
          <w:rFonts w:ascii="Times New Roman" w:hAnsi="Times New Roman" w:cs="Times New Roman"/>
          <w:sz w:val="24"/>
          <w:szCs w:val="24"/>
          <w:lang w:eastAsia="et-EE"/>
        </w:rPr>
      </w:pPr>
      <w:r w:rsidRPr="5FC78A55">
        <w:rPr>
          <w:rFonts w:ascii="Times New Roman" w:hAnsi="Times New Roman" w:cs="Times New Roman"/>
          <w:b/>
          <w:bCs/>
          <w:sz w:val="24"/>
          <w:szCs w:val="24"/>
          <w:lang w:eastAsia="et-EE"/>
        </w:rPr>
        <w:t>3</w:t>
      </w:r>
      <w:r w:rsidRPr="5FC78A55" w:rsidR="00250246">
        <w:rPr>
          <w:rFonts w:ascii="Times New Roman" w:hAnsi="Times New Roman" w:cs="Times New Roman"/>
          <w:b/>
          <w:bCs/>
          <w:sz w:val="24"/>
          <w:szCs w:val="24"/>
          <w:lang w:eastAsia="et-EE"/>
        </w:rPr>
        <w:t>)</w:t>
      </w:r>
      <w:r w:rsidRPr="5FC78A55" w:rsidR="00250246">
        <w:rPr>
          <w:rFonts w:ascii="Times New Roman" w:hAnsi="Times New Roman" w:cs="Times New Roman"/>
          <w:sz w:val="24"/>
          <w:szCs w:val="24"/>
          <w:lang w:eastAsia="et-EE"/>
        </w:rPr>
        <w:t xml:space="preserve"> </w:t>
      </w:r>
      <w:r w:rsidRPr="5FC78A55">
        <w:rPr>
          <w:rFonts w:ascii="Times New Roman" w:hAnsi="Times New Roman" w:cs="Times New Roman"/>
          <w:sz w:val="24"/>
          <w:szCs w:val="24"/>
          <w:lang w:eastAsia="et-EE"/>
        </w:rPr>
        <w:t>paragrahvi 4 lõike 1 punkt 2 muudetakse ja sõnastatakse järgmiselt:</w:t>
      </w:r>
    </w:p>
    <w:p w:rsidRPr="00F1238D" w:rsidR="002D0A82" w:rsidP="00F1238D" w:rsidRDefault="002D0A82" w14:paraId="682B017B" w14:textId="77777777">
      <w:pPr>
        <w:autoSpaceDE w:val="0"/>
        <w:autoSpaceDN w:val="0"/>
        <w:adjustRightInd w:val="0"/>
        <w:spacing w:after="0" w:line="240" w:lineRule="auto"/>
        <w:contextualSpacing/>
        <w:jc w:val="both"/>
        <w:rPr>
          <w:rFonts w:ascii="Times New Roman" w:hAnsi="Times New Roman" w:cs="Times New Roman"/>
          <w:sz w:val="24"/>
          <w:szCs w:val="24"/>
          <w:lang w:eastAsia="et-EE"/>
        </w:rPr>
      </w:pPr>
    </w:p>
    <w:p w:rsidR="0053079D" w:rsidP="00F1238D" w:rsidRDefault="002D0A82" w14:paraId="0BE0A4D3" w14:textId="58E650E1">
      <w:pPr>
        <w:autoSpaceDE w:val="0"/>
        <w:autoSpaceDN w:val="0"/>
        <w:adjustRightInd w:val="0"/>
        <w:spacing w:after="0" w:line="240" w:lineRule="auto"/>
        <w:contextualSpacing/>
        <w:jc w:val="both"/>
        <w:rPr>
          <w:rFonts w:ascii="Times New Roman" w:hAnsi="Times New Roman" w:cs="Times New Roman"/>
          <w:sz w:val="24"/>
          <w:szCs w:val="24"/>
          <w:lang w:eastAsia="et-EE"/>
        </w:rPr>
      </w:pPr>
      <w:r w:rsidRPr="5FC78A55">
        <w:rPr>
          <w:rFonts w:ascii="Times New Roman" w:hAnsi="Times New Roman" w:cs="Times New Roman"/>
          <w:sz w:val="24"/>
          <w:szCs w:val="24"/>
          <w:lang w:eastAsia="et-EE"/>
        </w:rPr>
        <w:t>„</w:t>
      </w:r>
      <w:r w:rsidRPr="5FC78A55">
        <w:rPr>
          <w:rFonts w:ascii="Times New Roman" w:hAnsi="Times New Roman" w:cs="Times New Roman"/>
          <w:sz w:val="24"/>
          <w:szCs w:val="24"/>
        </w:rPr>
        <w:t>2)</w:t>
      </w:r>
      <w:r w:rsidRPr="5FC78A55">
        <w:rPr>
          <w:rStyle w:val="tyhik"/>
          <w:rFonts w:ascii="Times New Roman" w:hAnsi="Times New Roman" w:cs="Times New Roman"/>
          <w:sz w:val="24"/>
          <w:szCs w:val="24"/>
        </w:rPr>
        <w:t xml:space="preserve"> </w:t>
      </w:r>
      <w:r w:rsidRPr="5FC78A55">
        <w:rPr>
          <w:rFonts w:ascii="Times New Roman" w:hAnsi="Times New Roman" w:cs="Times New Roman"/>
          <w:sz w:val="24"/>
          <w:szCs w:val="24"/>
        </w:rPr>
        <w:t xml:space="preserve">väljaannete riiklik </w:t>
      </w:r>
      <w:proofErr w:type="spellStart"/>
      <w:r w:rsidRPr="5FC78A55">
        <w:rPr>
          <w:rFonts w:ascii="Times New Roman" w:hAnsi="Times New Roman" w:cs="Times New Roman"/>
          <w:sz w:val="24"/>
          <w:szCs w:val="24"/>
        </w:rPr>
        <w:t>bibliograafiline</w:t>
      </w:r>
      <w:proofErr w:type="spellEnd"/>
      <w:r w:rsidRPr="5FC78A55">
        <w:rPr>
          <w:rFonts w:ascii="Times New Roman" w:hAnsi="Times New Roman" w:cs="Times New Roman"/>
          <w:sz w:val="24"/>
          <w:szCs w:val="24"/>
        </w:rPr>
        <w:t xml:space="preserve"> registreerimine ja rahvusbibliograafia kättesaadavaks tegemine;</w:t>
      </w:r>
      <w:r w:rsidRPr="5FC78A55">
        <w:rPr>
          <w:rFonts w:ascii="Times New Roman" w:hAnsi="Times New Roman" w:cs="Times New Roman"/>
          <w:sz w:val="24"/>
          <w:szCs w:val="24"/>
          <w:lang w:eastAsia="et-EE"/>
        </w:rPr>
        <w:t>“;</w:t>
      </w:r>
    </w:p>
    <w:p w:rsidRPr="00F1238D" w:rsidR="002D0A82" w:rsidP="00F1238D" w:rsidRDefault="002D0A82" w14:paraId="0DEFBDE6" w14:textId="77777777">
      <w:pPr>
        <w:autoSpaceDE w:val="0"/>
        <w:autoSpaceDN w:val="0"/>
        <w:adjustRightInd w:val="0"/>
        <w:spacing w:after="0" w:line="240" w:lineRule="auto"/>
        <w:contextualSpacing/>
        <w:jc w:val="both"/>
        <w:rPr>
          <w:rFonts w:ascii="Times New Roman" w:hAnsi="Times New Roman" w:cs="Times New Roman"/>
          <w:sz w:val="24"/>
          <w:szCs w:val="24"/>
          <w:lang w:eastAsia="et-EE"/>
        </w:rPr>
      </w:pPr>
    </w:p>
    <w:p w:rsidR="0053079D" w:rsidP="00F1238D" w:rsidRDefault="002D0A82" w14:paraId="441FE933" w14:textId="2125304B">
      <w:pPr>
        <w:autoSpaceDE w:val="0"/>
        <w:autoSpaceDN w:val="0"/>
        <w:adjustRightInd w:val="0"/>
        <w:spacing w:after="0" w:line="240" w:lineRule="auto"/>
        <w:contextualSpacing/>
        <w:jc w:val="both"/>
        <w:rPr>
          <w:rFonts w:ascii="Times New Roman" w:hAnsi="Times New Roman" w:cs="Times New Roman"/>
          <w:sz w:val="24"/>
          <w:szCs w:val="24"/>
          <w:lang w:eastAsia="et-EE"/>
        </w:rPr>
      </w:pPr>
      <w:r w:rsidRPr="5FC78A55">
        <w:rPr>
          <w:rFonts w:ascii="Times New Roman" w:hAnsi="Times New Roman" w:cs="Times New Roman"/>
          <w:b/>
          <w:bCs/>
          <w:sz w:val="24"/>
          <w:szCs w:val="24"/>
          <w:lang w:eastAsia="et-EE"/>
        </w:rPr>
        <w:t>4)</w:t>
      </w:r>
      <w:r w:rsidRPr="5FC78A55">
        <w:rPr>
          <w:rFonts w:ascii="Times New Roman" w:hAnsi="Times New Roman" w:cs="Times New Roman"/>
          <w:sz w:val="24"/>
          <w:szCs w:val="24"/>
          <w:lang w:eastAsia="et-EE"/>
        </w:rPr>
        <w:t xml:space="preserve"> </w:t>
      </w:r>
      <w:bookmarkStart w:name="_Hlk194656419" w:id="3"/>
      <w:r w:rsidRPr="5FC78A55" w:rsidR="009732AE">
        <w:rPr>
          <w:rFonts w:ascii="Times New Roman" w:hAnsi="Times New Roman" w:cs="Times New Roman"/>
          <w:sz w:val="24"/>
          <w:szCs w:val="24"/>
          <w:lang w:eastAsia="et-EE"/>
        </w:rPr>
        <w:t>paragrahvi 4 lõike 1 punkt 3 tunnistatakse kehtetuks</w:t>
      </w:r>
      <w:bookmarkEnd w:id="3"/>
      <w:r w:rsidRPr="5FC78A55" w:rsidR="009732AE">
        <w:rPr>
          <w:rFonts w:ascii="Times New Roman" w:hAnsi="Times New Roman" w:cs="Times New Roman"/>
          <w:sz w:val="24"/>
          <w:szCs w:val="24"/>
          <w:lang w:eastAsia="et-EE"/>
        </w:rPr>
        <w:t>;</w:t>
      </w:r>
    </w:p>
    <w:p w:rsidRPr="00F1238D" w:rsidR="009732AE" w:rsidP="00F1238D" w:rsidRDefault="009732AE" w14:paraId="3E8088F7" w14:textId="77777777">
      <w:pPr>
        <w:autoSpaceDE w:val="0"/>
        <w:autoSpaceDN w:val="0"/>
        <w:adjustRightInd w:val="0"/>
        <w:spacing w:after="0" w:line="240" w:lineRule="auto"/>
        <w:contextualSpacing/>
        <w:jc w:val="both"/>
        <w:rPr>
          <w:rFonts w:ascii="Times New Roman" w:hAnsi="Times New Roman" w:cs="Times New Roman"/>
          <w:sz w:val="24"/>
          <w:szCs w:val="24"/>
          <w:lang w:eastAsia="et-EE"/>
        </w:rPr>
      </w:pPr>
    </w:p>
    <w:p w:rsidR="0053079D" w:rsidP="00F1238D" w:rsidRDefault="009732AE" w14:paraId="17422C5C" w14:textId="4942E355">
      <w:pPr>
        <w:autoSpaceDE w:val="0"/>
        <w:autoSpaceDN w:val="0"/>
        <w:adjustRightInd w:val="0"/>
        <w:spacing w:after="0" w:line="240" w:lineRule="auto"/>
        <w:contextualSpacing/>
        <w:jc w:val="both"/>
        <w:rPr>
          <w:rFonts w:ascii="Times New Roman" w:hAnsi="Times New Roman" w:cs="Times New Roman"/>
          <w:sz w:val="24"/>
          <w:szCs w:val="24"/>
          <w:lang w:eastAsia="et-EE"/>
        </w:rPr>
      </w:pPr>
      <w:r w:rsidRPr="5FC78A55">
        <w:rPr>
          <w:rFonts w:ascii="Times New Roman" w:hAnsi="Times New Roman" w:cs="Times New Roman"/>
          <w:b/>
          <w:bCs/>
          <w:sz w:val="24"/>
          <w:szCs w:val="24"/>
          <w:lang w:eastAsia="et-EE"/>
        </w:rPr>
        <w:t>5)</w:t>
      </w:r>
      <w:r w:rsidRPr="5FC78A55">
        <w:rPr>
          <w:rFonts w:ascii="Times New Roman" w:hAnsi="Times New Roman" w:cs="Times New Roman"/>
          <w:sz w:val="24"/>
          <w:szCs w:val="24"/>
          <w:lang w:eastAsia="et-EE"/>
        </w:rPr>
        <w:t xml:space="preserve"> </w:t>
      </w:r>
      <w:bookmarkStart w:name="_Hlk194656592" w:id="4"/>
      <w:r w:rsidRPr="5FC78A55">
        <w:rPr>
          <w:rFonts w:ascii="Times New Roman" w:hAnsi="Times New Roman" w:cs="Times New Roman"/>
          <w:sz w:val="24"/>
          <w:szCs w:val="24"/>
          <w:lang w:eastAsia="et-EE"/>
        </w:rPr>
        <w:t>paragrahvi 4 lõike 1 punktis 4</w:t>
      </w:r>
      <w:bookmarkEnd w:id="4"/>
      <w:r w:rsidRPr="5FC78A55">
        <w:rPr>
          <w:rFonts w:ascii="Times New Roman" w:hAnsi="Times New Roman" w:cs="Times New Roman"/>
          <w:sz w:val="24"/>
          <w:szCs w:val="24"/>
          <w:lang w:eastAsia="et-EE"/>
        </w:rPr>
        <w:t xml:space="preserve"> asendatakse tekstiosa „</w:t>
      </w:r>
      <w:r w:rsidRPr="5FC78A55">
        <w:rPr>
          <w:rFonts w:ascii="Times New Roman" w:hAnsi="Times New Roman" w:cs="Times New Roman"/>
          <w:sz w:val="24"/>
          <w:szCs w:val="24"/>
        </w:rPr>
        <w:t>trükitoodangu-</w:t>
      </w:r>
      <w:r w:rsidRPr="5FC78A55">
        <w:rPr>
          <w:rFonts w:ascii="Times New Roman" w:hAnsi="Times New Roman" w:cs="Times New Roman"/>
          <w:sz w:val="24"/>
          <w:szCs w:val="24"/>
          <w:lang w:eastAsia="et-EE"/>
        </w:rPr>
        <w:t>“ tekstiosaga „</w:t>
      </w:r>
      <w:r w:rsidRPr="5FC78A55">
        <w:rPr>
          <w:rStyle w:val="tyhik"/>
          <w:rFonts w:ascii="Times New Roman" w:hAnsi="Times New Roman" w:cs="Times New Roman"/>
          <w:sz w:val="24"/>
          <w:szCs w:val="24"/>
        </w:rPr>
        <w:t>väljaannete, sealhulgas trükiste,</w:t>
      </w:r>
      <w:r w:rsidRPr="5FC78A55">
        <w:rPr>
          <w:rFonts w:ascii="Times New Roman" w:hAnsi="Times New Roman" w:cs="Times New Roman"/>
          <w:sz w:val="24"/>
          <w:szCs w:val="24"/>
          <w:lang w:eastAsia="et-EE"/>
        </w:rPr>
        <w:t>“;</w:t>
      </w:r>
    </w:p>
    <w:p w:rsidRPr="00F1238D" w:rsidR="009732AE" w:rsidP="00F1238D" w:rsidRDefault="009732AE" w14:paraId="04EB7171" w14:textId="77777777">
      <w:pPr>
        <w:autoSpaceDE w:val="0"/>
        <w:autoSpaceDN w:val="0"/>
        <w:adjustRightInd w:val="0"/>
        <w:spacing w:after="0" w:line="240" w:lineRule="auto"/>
        <w:contextualSpacing/>
        <w:jc w:val="both"/>
        <w:rPr>
          <w:rFonts w:ascii="Times New Roman" w:hAnsi="Times New Roman" w:cs="Times New Roman"/>
          <w:sz w:val="24"/>
          <w:szCs w:val="24"/>
          <w:lang w:eastAsia="et-EE"/>
        </w:rPr>
      </w:pPr>
    </w:p>
    <w:p w:rsidR="0053079D" w:rsidP="00F1238D" w:rsidRDefault="009732AE" w14:paraId="60AC8F4D" w14:textId="136A66E2">
      <w:pPr>
        <w:autoSpaceDE w:val="0"/>
        <w:autoSpaceDN w:val="0"/>
        <w:adjustRightInd w:val="0"/>
        <w:spacing w:after="0" w:line="240" w:lineRule="auto"/>
        <w:contextualSpacing/>
        <w:jc w:val="both"/>
        <w:rPr>
          <w:rFonts w:ascii="Times New Roman" w:hAnsi="Times New Roman" w:cs="Times New Roman"/>
          <w:sz w:val="24"/>
          <w:szCs w:val="24"/>
          <w:lang w:eastAsia="et-EE"/>
        </w:rPr>
      </w:pPr>
      <w:r w:rsidRPr="5FC78A55">
        <w:rPr>
          <w:rFonts w:ascii="Times New Roman" w:hAnsi="Times New Roman" w:cs="Times New Roman"/>
          <w:b/>
          <w:bCs/>
          <w:sz w:val="24"/>
          <w:szCs w:val="24"/>
          <w:lang w:eastAsia="et-EE"/>
        </w:rPr>
        <w:t>6)</w:t>
      </w:r>
      <w:r w:rsidRPr="5FC78A55">
        <w:rPr>
          <w:rFonts w:ascii="Times New Roman" w:hAnsi="Times New Roman" w:cs="Times New Roman"/>
          <w:sz w:val="24"/>
          <w:szCs w:val="24"/>
          <w:lang w:eastAsia="et-EE"/>
        </w:rPr>
        <w:t xml:space="preserve"> </w:t>
      </w:r>
      <w:bookmarkStart w:name="_Hlk194657036" w:id="5"/>
      <w:r w:rsidRPr="5FC78A55">
        <w:rPr>
          <w:rFonts w:ascii="Times New Roman" w:hAnsi="Times New Roman" w:cs="Times New Roman"/>
          <w:sz w:val="24"/>
          <w:szCs w:val="24"/>
          <w:lang w:eastAsia="et-EE"/>
        </w:rPr>
        <w:t>paragrahvi 4 lõike 4 punkt 1 muudetakse ja sõnastatakse järgmiselt:</w:t>
      </w:r>
    </w:p>
    <w:p w:rsidRPr="00F1238D" w:rsidR="009732AE" w:rsidP="00F1238D" w:rsidRDefault="009732AE" w14:paraId="7FCCE110" w14:textId="77777777">
      <w:pPr>
        <w:autoSpaceDE w:val="0"/>
        <w:autoSpaceDN w:val="0"/>
        <w:adjustRightInd w:val="0"/>
        <w:spacing w:after="0" w:line="240" w:lineRule="auto"/>
        <w:contextualSpacing/>
        <w:jc w:val="both"/>
        <w:rPr>
          <w:rFonts w:ascii="Times New Roman" w:hAnsi="Times New Roman" w:cs="Times New Roman"/>
          <w:sz w:val="24"/>
          <w:szCs w:val="24"/>
          <w:lang w:eastAsia="et-EE"/>
        </w:rPr>
      </w:pPr>
    </w:p>
    <w:p w:rsidR="0053079D" w:rsidP="00F1238D" w:rsidRDefault="009732AE" w14:paraId="57025A8F" w14:textId="5548D2F6">
      <w:pPr>
        <w:autoSpaceDE w:val="0"/>
        <w:autoSpaceDN w:val="0"/>
        <w:adjustRightInd w:val="0"/>
        <w:spacing w:after="0" w:line="240" w:lineRule="auto"/>
        <w:contextualSpacing/>
        <w:jc w:val="both"/>
        <w:rPr>
          <w:rFonts w:ascii="Times New Roman" w:hAnsi="Times New Roman" w:cs="Times New Roman"/>
          <w:sz w:val="24"/>
          <w:szCs w:val="24"/>
          <w:lang w:eastAsia="et-EE"/>
        </w:rPr>
      </w:pPr>
      <w:r w:rsidRPr="5FC78A55">
        <w:rPr>
          <w:rFonts w:ascii="Times New Roman" w:hAnsi="Times New Roman" w:cs="Times New Roman"/>
          <w:sz w:val="24"/>
          <w:szCs w:val="24"/>
          <w:lang w:eastAsia="et-EE"/>
        </w:rPr>
        <w:t>„</w:t>
      </w:r>
      <w:r w:rsidRPr="5FC78A55">
        <w:rPr>
          <w:rFonts w:ascii="Times New Roman" w:hAnsi="Times New Roman" w:cs="Times New Roman"/>
          <w:sz w:val="24"/>
          <w:szCs w:val="24"/>
        </w:rPr>
        <w:t>1)</w:t>
      </w:r>
      <w:r w:rsidRPr="5FC78A55">
        <w:rPr>
          <w:rStyle w:val="tyhik"/>
          <w:rFonts w:ascii="Times New Roman" w:hAnsi="Times New Roman" w:cs="Times New Roman"/>
          <w:sz w:val="24"/>
          <w:szCs w:val="24"/>
        </w:rPr>
        <w:t xml:space="preserve"> </w:t>
      </w:r>
      <w:r w:rsidRPr="5FC78A55">
        <w:rPr>
          <w:rFonts w:ascii="Times New Roman" w:hAnsi="Times New Roman" w:cs="Times New Roman"/>
          <w:sz w:val="24"/>
          <w:szCs w:val="24"/>
        </w:rPr>
        <w:t>raamatukogunduse, infoteaduse ja raamatuteaduse ning nendega seotud valdkondade teadus- ja arendustöö, Eesti raamatukogude asjakohane nõustamine, raamatukogutöötajate kutse- ja täienduskoolituse korraldamine ning osavõtt rahvusvahelistest ja riiklikest teadus-, arendus- ja koostööprogrammidest ja nende algatamine</w:t>
      </w:r>
      <w:bookmarkEnd w:id="5"/>
      <w:r w:rsidRPr="5FC78A55">
        <w:rPr>
          <w:rFonts w:ascii="Times New Roman" w:hAnsi="Times New Roman" w:cs="Times New Roman"/>
          <w:sz w:val="24"/>
          <w:szCs w:val="24"/>
        </w:rPr>
        <w:t>;</w:t>
      </w:r>
      <w:r w:rsidRPr="5FC78A55">
        <w:rPr>
          <w:rFonts w:ascii="Times New Roman" w:hAnsi="Times New Roman" w:cs="Times New Roman"/>
          <w:sz w:val="24"/>
          <w:szCs w:val="24"/>
          <w:lang w:eastAsia="et-EE"/>
        </w:rPr>
        <w:t>“;</w:t>
      </w:r>
    </w:p>
    <w:p w:rsidRPr="00F1238D" w:rsidR="009732AE" w:rsidP="00F1238D" w:rsidRDefault="009732AE" w14:paraId="7DF864F3" w14:textId="77777777">
      <w:pPr>
        <w:autoSpaceDE w:val="0"/>
        <w:autoSpaceDN w:val="0"/>
        <w:adjustRightInd w:val="0"/>
        <w:spacing w:after="0" w:line="240" w:lineRule="auto"/>
        <w:contextualSpacing/>
        <w:jc w:val="both"/>
        <w:rPr>
          <w:rFonts w:ascii="Times New Roman" w:hAnsi="Times New Roman" w:cs="Times New Roman"/>
          <w:sz w:val="24"/>
          <w:szCs w:val="24"/>
          <w:lang w:eastAsia="et-EE"/>
        </w:rPr>
      </w:pPr>
    </w:p>
    <w:p w:rsidR="0053079D" w:rsidP="00F1238D" w:rsidRDefault="009732AE" w14:paraId="1058F4C5" w14:textId="7D3BD4AD">
      <w:pPr>
        <w:autoSpaceDE w:val="0"/>
        <w:autoSpaceDN w:val="0"/>
        <w:adjustRightInd w:val="0"/>
        <w:spacing w:after="0" w:line="240" w:lineRule="auto"/>
        <w:contextualSpacing/>
        <w:jc w:val="both"/>
        <w:rPr>
          <w:rFonts w:ascii="Times New Roman" w:hAnsi="Times New Roman" w:cs="Times New Roman"/>
          <w:sz w:val="24"/>
          <w:szCs w:val="24"/>
          <w:lang w:eastAsia="et-EE"/>
        </w:rPr>
      </w:pPr>
      <w:r w:rsidRPr="5FC78A55">
        <w:rPr>
          <w:rFonts w:ascii="Times New Roman" w:hAnsi="Times New Roman" w:cs="Times New Roman"/>
          <w:b/>
          <w:bCs/>
          <w:sz w:val="24"/>
          <w:szCs w:val="24"/>
          <w:lang w:eastAsia="et-EE"/>
        </w:rPr>
        <w:t>7)</w:t>
      </w:r>
      <w:r w:rsidRPr="5FC78A55">
        <w:rPr>
          <w:rFonts w:ascii="Times New Roman" w:hAnsi="Times New Roman" w:cs="Times New Roman"/>
          <w:sz w:val="24"/>
          <w:szCs w:val="24"/>
          <w:lang w:eastAsia="et-EE"/>
        </w:rPr>
        <w:t xml:space="preserve"> </w:t>
      </w:r>
      <w:r w:rsidRPr="5FC78A55" w:rsidR="00F51D6C">
        <w:rPr>
          <w:rFonts w:ascii="Times New Roman" w:hAnsi="Times New Roman" w:cs="Times New Roman"/>
          <w:sz w:val="24"/>
          <w:szCs w:val="24"/>
          <w:lang w:eastAsia="et-EE"/>
        </w:rPr>
        <w:t xml:space="preserve">paragrahvi 4 lõike 4 punktis 3 asendatakse </w:t>
      </w:r>
      <w:r w:rsidRPr="5FC78A55" w:rsidR="008F6564">
        <w:rPr>
          <w:rFonts w:ascii="Times New Roman" w:hAnsi="Times New Roman" w:cs="Times New Roman"/>
          <w:sz w:val="24"/>
          <w:szCs w:val="24"/>
          <w:lang w:eastAsia="et-EE"/>
        </w:rPr>
        <w:t>tekstiosa</w:t>
      </w:r>
      <w:r w:rsidRPr="5FC78A55" w:rsidR="00F51D6C">
        <w:rPr>
          <w:rFonts w:ascii="Times New Roman" w:hAnsi="Times New Roman" w:cs="Times New Roman"/>
          <w:sz w:val="24"/>
          <w:szCs w:val="24"/>
          <w:lang w:eastAsia="et-EE"/>
        </w:rPr>
        <w:t xml:space="preserve"> „</w:t>
      </w:r>
      <w:r w:rsidRPr="5FC78A55" w:rsidR="00F51D6C">
        <w:rPr>
          <w:rFonts w:ascii="Times New Roman" w:hAnsi="Times New Roman" w:cs="Times New Roman"/>
          <w:sz w:val="24"/>
          <w:szCs w:val="24"/>
        </w:rPr>
        <w:t xml:space="preserve">Rahvusraamatukogu infovara </w:t>
      </w:r>
      <w:proofErr w:type="spellStart"/>
      <w:r w:rsidRPr="5FC78A55" w:rsidR="00F51D6C">
        <w:rPr>
          <w:rFonts w:ascii="Times New Roman" w:hAnsi="Times New Roman" w:cs="Times New Roman"/>
          <w:sz w:val="24"/>
          <w:szCs w:val="24"/>
        </w:rPr>
        <w:t>üldkättesaadavaks</w:t>
      </w:r>
      <w:proofErr w:type="spellEnd"/>
      <w:r w:rsidRPr="5FC78A55" w:rsidR="00F51D6C">
        <w:rPr>
          <w:rFonts w:ascii="Times New Roman" w:hAnsi="Times New Roman" w:cs="Times New Roman"/>
          <w:sz w:val="24"/>
          <w:szCs w:val="24"/>
        </w:rPr>
        <w:t xml:space="preserve"> tegemiseks</w:t>
      </w:r>
      <w:r w:rsidRPr="5FC78A55" w:rsidR="00F51D6C">
        <w:rPr>
          <w:rFonts w:ascii="Times New Roman" w:hAnsi="Times New Roman" w:cs="Times New Roman"/>
          <w:sz w:val="24"/>
          <w:szCs w:val="24"/>
          <w:lang w:eastAsia="et-EE"/>
        </w:rPr>
        <w:t xml:space="preserve">“ </w:t>
      </w:r>
      <w:r w:rsidRPr="5FC78A55" w:rsidR="008F6564">
        <w:rPr>
          <w:rFonts w:ascii="Times New Roman" w:hAnsi="Times New Roman" w:cs="Times New Roman"/>
          <w:sz w:val="24"/>
          <w:szCs w:val="24"/>
          <w:lang w:eastAsia="et-EE"/>
        </w:rPr>
        <w:t>tekstiosa</w:t>
      </w:r>
      <w:r w:rsidRPr="5FC78A55" w:rsidR="00F51D6C">
        <w:rPr>
          <w:rFonts w:ascii="Times New Roman" w:hAnsi="Times New Roman" w:cs="Times New Roman"/>
          <w:sz w:val="24"/>
          <w:szCs w:val="24"/>
          <w:lang w:eastAsia="et-EE"/>
        </w:rPr>
        <w:t>ga „</w:t>
      </w:r>
      <w:r w:rsidRPr="5FC78A55" w:rsidR="00F51D6C">
        <w:rPr>
          <w:rFonts w:ascii="Times New Roman" w:hAnsi="Times New Roman" w:eastAsia="Times New Roman" w:cs="Times New Roman"/>
          <w:sz w:val="24"/>
          <w:szCs w:val="24"/>
          <w:lang w:eastAsia="et-EE"/>
        </w:rPr>
        <w:t>üleriigiliste raamatukoguteenuste osutamiseks</w:t>
      </w:r>
      <w:r w:rsidRPr="5FC78A55" w:rsidR="00F51D6C">
        <w:rPr>
          <w:rFonts w:ascii="Times New Roman" w:hAnsi="Times New Roman" w:cs="Times New Roman"/>
          <w:sz w:val="24"/>
          <w:szCs w:val="24"/>
          <w:lang w:eastAsia="et-EE"/>
        </w:rPr>
        <w:t>“;</w:t>
      </w:r>
    </w:p>
    <w:p w:rsidRPr="00F1238D" w:rsidR="00F51D6C" w:rsidP="00F1238D" w:rsidRDefault="00F51D6C" w14:paraId="2C43B3DA" w14:textId="77777777">
      <w:pPr>
        <w:autoSpaceDE w:val="0"/>
        <w:autoSpaceDN w:val="0"/>
        <w:adjustRightInd w:val="0"/>
        <w:spacing w:after="0" w:line="240" w:lineRule="auto"/>
        <w:contextualSpacing/>
        <w:jc w:val="both"/>
        <w:rPr>
          <w:rFonts w:ascii="Times New Roman" w:hAnsi="Times New Roman" w:cs="Times New Roman"/>
          <w:sz w:val="24"/>
          <w:szCs w:val="24"/>
          <w:lang w:eastAsia="et-EE"/>
        </w:rPr>
      </w:pPr>
    </w:p>
    <w:p w:rsidR="0053079D" w:rsidP="00F1238D" w:rsidRDefault="00F51D6C" w14:paraId="3FB2F4B8" w14:textId="7FCE7B6E">
      <w:pPr>
        <w:autoSpaceDE w:val="0"/>
        <w:autoSpaceDN w:val="0"/>
        <w:adjustRightInd w:val="0"/>
        <w:spacing w:after="0" w:line="240" w:lineRule="auto"/>
        <w:contextualSpacing/>
        <w:jc w:val="both"/>
        <w:rPr>
          <w:rFonts w:ascii="Times New Roman" w:hAnsi="Times New Roman" w:cs="Times New Roman"/>
          <w:sz w:val="24"/>
          <w:szCs w:val="24"/>
          <w:lang w:eastAsia="et-EE"/>
        </w:rPr>
      </w:pPr>
      <w:bookmarkStart w:name="_Hlk194659921" w:id="6"/>
      <w:r w:rsidRPr="5FC78A55">
        <w:rPr>
          <w:rFonts w:ascii="Times New Roman" w:hAnsi="Times New Roman" w:cs="Times New Roman"/>
          <w:b/>
          <w:bCs/>
          <w:sz w:val="24"/>
          <w:szCs w:val="24"/>
          <w:lang w:eastAsia="et-EE"/>
        </w:rPr>
        <w:t>8)</w:t>
      </w:r>
      <w:r w:rsidRPr="5FC78A55">
        <w:rPr>
          <w:rFonts w:ascii="Times New Roman" w:hAnsi="Times New Roman" w:cs="Times New Roman"/>
          <w:sz w:val="24"/>
          <w:szCs w:val="24"/>
          <w:lang w:eastAsia="et-EE"/>
        </w:rPr>
        <w:t xml:space="preserve"> </w:t>
      </w:r>
      <w:r w:rsidRPr="5FC78A55" w:rsidR="009002A0">
        <w:rPr>
          <w:rFonts w:ascii="Times New Roman" w:hAnsi="Times New Roman" w:cs="Times New Roman"/>
          <w:sz w:val="24"/>
          <w:szCs w:val="24"/>
          <w:lang w:eastAsia="et-EE"/>
        </w:rPr>
        <w:t>paragrahvi 4 täiendatakse lõikega 6 järgmises sõnastuses:</w:t>
      </w:r>
    </w:p>
    <w:p w:rsidRPr="00F1238D" w:rsidR="009002A0" w:rsidP="00F1238D" w:rsidRDefault="009002A0" w14:paraId="2312D9E4" w14:textId="77777777">
      <w:pPr>
        <w:autoSpaceDE w:val="0"/>
        <w:autoSpaceDN w:val="0"/>
        <w:adjustRightInd w:val="0"/>
        <w:spacing w:after="0" w:line="240" w:lineRule="auto"/>
        <w:contextualSpacing/>
        <w:jc w:val="both"/>
        <w:rPr>
          <w:rFonts w:ascii="Times New Roman" w:hAnsi="Times New Roman" w:cs="Times New Roman"/>
          <w:sz w:val="24"/>
          <w:szCs w:val="24"/>
          <w:lang w:eastAsia="et-EE"/>
        </w:rPr>
      </w:pPr>
    </w:p>
    <w:bookmarkEnd w:id="6"/>
    <w:p w:rsidR="0053079D" w:rsidP="00F1238D" w:rsidRDefault="009002A0" w14:paraId="4F6317CD" w14:textId="7D9CDAD6">
      <w:pPr>
        <w:autoSpaceDE w:val="0"/>
        <w:autoSpaceDN w:val="0"/>
        <w:adjustRightInd w:val="0"/>
        <w:spacing w:after="0" w:line="240" w:lineRule="auto"/>
        <w:contextualSpacing/>
        <w:jc w:val="both"/>
        <w:rPr>
          <w:rFonts w:ascii="Times New Roman" w:hAnsi="Times New Roman" w:cs="Times New Roman"/>
          <w:sz w:val="24"/>
          <w:szCs w:val="24"/>
          <w:lang w:eastAsia="et-EE"/>
        </w:rPr>
      </w:pPr>
      <w:r w:rsidRPr="5FC78A55">
        <w:rPr>
          <w:rFonts w:ascii="Times New Roman" w:hAnsi="Times New Roman" w:cs="Times New Roman"/>
          <w:sz w:val="24"/>
          <w:szCs w:val="24"/>
          <w:lang w:eastAsia="et-EE"/>
        </w:rPr>
        <w:t>„</w:t>
      </w:r>
      <w:r w:rsidRPr="5FC78A55">
        <w:rPr>
          <w:rFonts w:ascii="Times New Roman" w:hAnsi="Times New Roman" w:cs="Times New Roman"/>
          <w:sz w:val="24"/>
          <w:szCs w:val="24"/>
        </w:rPr>
        <w:t>(6) Rahvusraamatukogu kasutab käesolevast seadusest, muudest õigusaktidest ja Rahvusraamatukogu põhikirjast tulenevate ülesannete elektrooniliseks täitmiseks raamatukogude andmekogu.</w:t>
      </w:r>
      <w:r w:rsidRPr="5FC78A55">
        <w:rPr>
          <w:rFonts w:ascii="Times New Roman" w:hAnsi="Times New Roman" w:cs="Times New Roman"/>
          <w:sz w:val="24"/>
          <w:szCs w:val="24"/>
          <w:lang w:eastAsia="et-EE"/>
        </w:rPr>
        <w:t>“;</w:t>
      </w:r>
    </w:p>
    <w:p w:rsidRPr="00F1238D" w:rsidR="009002A0" w:rsidP="00F1238D" w:rsidRDefault="009002A0" w14:paraId="3E0F9ED5" w14:textId="77777777">
      <w:pPr>
        <w:autoSpaceDE w:val="0"/>
        <w:autoSpaceDN w:val="0"/>
        <w:adjustRightInd w:val="0"/>
        <w:spacing w:after="0" w:line="240" w:lineRule="auto"/>
        <w:contextualSpacing/>
        <w:jc w:val="both"/>
        <w:rPr>
          <w:rFonts w:ascii="Times New Roman" w:hAnsi="Times New Roman" w:cs="Times New Roman"/>
          <w:sz w:val="24"/>
          <w:szCs w:val="24"/>
          <w:lang w:eastAsia="et-EE"/>
        </w:rPr>
      </w:pPr>
    </w:p>
    <w:p w:rsidR="0053079D" w:rsidP="00F1238D" w:rsidRDefault="009002A0" w14:paraId="2794EEF6" w14:textId="04FFDE23">
      <w:pPr>
        <w:autoSpaceDE w:val="0"/>
        <w:autoSpaceDN w:val="0"/>
        <w:adjustRightInd w:val="0"/>
        <w:spacing w:after="0" w:line="240" w:lineRule="auto"/>
        <w:contextualSpacing/>
        <w:jc w:val="both"/>
        <w:rPr>
          <w:rFonts w:ascii="Times New Roman" w:hAnsi="Times New Roman" w:cs="Times New Roman"/>
          <w:sz w:val="24"/>
          <w:szCs w:val="24"/>
          <w:lang w:eastAsia="et-EE"/>
        </w:rPr>
      </w:pPr>
      <w:r w:rsidRPr="5FC78A55">
        <w:rPr>
          <w:rFonts w:ascii="Times New Roman" w:hAnsi="Times New Roman" w:cs="Times New Roman"/>
          <w:b/>
          <w:bCs/>
          <w:sz w:val="24"/>
          <w:szCs w:val="24"/>
          <w:lang w:eastAsia="et-EE"/>
        </w:rPr>
        <w:t>9)</w:t>
      </w:r>
      <w:r w:rsidRPr="5FC78A55">
        <w:rPr>
          <w:rFonts w:ascii="Times New Roman" w:hAnsi="Times New Roman" w:cs="Times New Roman"/>
          <w:sz w:val="24"/>
          <w:szCs w:val="24"/>
          <w:lang w:eastAsia="et-EE"/>
        </w:rPr>
        <w:t xml:space="preserve"> </w:t>
      </w:r>
      <w:r w:rsidRPr="5FC78A55" w:rsidR="00013853">
        <w:rPr>
          <w:rFonts w:ascii="Times New Roman" w:hAnsi="Times New Roman" w:cs="Times New Roman"/>
          <w:sz w:val="24"/>
          <w:szCs w:val="24"/>
          <w:lang w:eastAsia="et-EE"/>
        </w:rPr>
        <w:t>seadust täiendatakse §-ga 4</w:t>
      </w:r>
      <w:r w:rsidRPr="5FC78A55" w:rsidR="00013853">
        <w:rPr>
          <w:rFonts w:ascii="Times New Roman" w:hAnsi="Times New Roman" w:cs="Times New Roman"/>
          <w:sz w:val="24"/>
          <w:szCs w:val="24"/>
          <w:vertAlign w:val="superscript"/>
          <w:lang w:eastAsia="et-EE"/>
        </w:rPr>
        <w:t>1</w:t>
      </w:r>
      <w:r w:rsidRPr="5FC78A55" w:rsidR="00013853">
        <w:rPr>
          <w:rFonts w:ascii="Times New Roman" w:hAnsi="Times New Roman" w:cs="Times New Roman"/>
          <w:sz w:val="24"/>
          <w:szCs w:val="24"/>
          <w:lang w:eastAsia="et-EE"/>
        </w:rPr>
        <w:t xml:space="preserve"> järgmises sõnastuses:</w:t>
      </w:r>
    </w:p>
    <w:p w:rsidRPr="00F1238D" w:rsidR="00013853" w:rsidP="00F1238D" w:rsidRDefault="00013853" w14:paraId="69C8D191" w14:textId="77777777">
      <w:pPr>
        <w:autoSpaceDE w:val="0"/>
        <w:autoSpaceDN w:val="0"/>
        <w:adjustRightInd w:val="0"/>
        <w:spacing w:after="0" w:line="240" w:lineRule="auto"/>
        <w:contextualSpacing/>
        <w:jc w:val="both"/>
        <w:rPr>
          <w:rFonts w:ascii="Times New Roman" w:hAnsi="Times New Roman" w:cs="Times New Roman"/>
          <w:sz w:val="24"/>
          <w:szCs w:val="24"/>
          <w:lang w:eastAsia="et-EE"/>
        </w:rPr>
      </w:pPr>
    </w:p>
    <w:p w:rsidR="0053079D" w:rsidP="00F1238D" w:rsidRDefault="00013853" w14:paraId="17A024E4" w14:textId="2E5C1DEB">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lang w:eastAsia="et-EE"/>
        </w:rPr>
        <w:t>„</w:t>
      </w:r>
      <w:r w:rsidRPr="5FC78A55">
        <w:rPr>
          <w:rFonts w:ascii="Times New Roman" w:hAnsi="Times New Roman" w:cs="Times New Roman"/>
          <w:b/>
          <w:bCs/>
          <w:sz w:val="24"/>
          <w:szCs w:val="24"/>
        </w:rPr>
        <w:t>§ 4</w:t>
      </w:r>
      <w:r w:rsidRPr="5FC78A55">
        <w:rPr>
          <w:rFonts w:ascii="Times New Roman" w:hAnsi="Times New Roman" w:cs="Times New Roman"/>
          <w:b/>
          <w:bCs/>
          <w:sz w:val="24"/>
          <w:szCs w:val="24"/>
          <w:vertAlign w:val="superscript"/>
        </w:rPr>
        <w:t>1</w:t>
      </w:r>
      <w:r w:rsidRPr="5FC78A55">
        <w:rPr>
          <w:rFonts w:ascii="Times New Roman" w:hAnsi="Times New Roman" w:cs="Times New Roman"/>
          <w:b/>
          <w:bCs/>
          <w:sz w:val="24"/>
          <w:szCs w:val="24"/>
        </w:rPr>
        <w:t>. Riigi haldusülesannete täitmiseks volitamine</w:t>
      </w:r>
    </w:p>
    <w:p w:rsidRPr="00F1238D" w:rsidR="00013853" w:rsidP="00F1238D" w:rsidRDefault="00013853" w14:paraId="2CE0E9E8" w14:textId="77777777">
      <w:pPr>
        <w:autoSpaceDE w:val="0"/>
        <w:autoSpaceDN w:val="0"/>
        <w:adjustRightInd w:val="0"/>
        <w:spacing w:after="0" w:line="240" w:lineRule="auto"/>
        <w:contextualSpacing/>
        <w:jc w:val="both"/>
        <w:rPr>
          <w:rFonts w:ascii="Times New Roman" w:hAnsi="Times New Roman" w:cs="Times New Roman"/>
          <w:sz w:val="24"/>
          <w:szCs w:val="24"/>
        </w:rPr>
      </w:pPr>
    </w:p>
    <w:p w:rsidR="0053079D" w:rsidP="00F1238D" w:rsidRDefault="00013853" w14:paraId="75B40A47" w14:textId="39111D08">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(1) Rahvusraamatukogu täidab rahvaraamatukogude valdkonnas järgmiseid riigi haldusülesandeid:</w:t>
      </w:r>
    </w:p>
    <w:p w:rsidR="0053079D" w:rsidP="00F1238D" w:rsidRDefault="00013853" w14:paraId="16FB42A0" w14:textId="7CBE67E0">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 xml:space="preserve">1) </w:t>
      </w:r>
      <w:bookmarkStart w:name="_Hlk190440598" w:id="7"/>
      <w:r w:rsidRPr="5FC78A55">
        <w:rPr>
          <w:rFonts w:ascii="Times New Roman" w:hAnsi="Times New Roman" w:cs="Times New Roman"/>
          <w:sz w:val="24"/>
          <w:szCs w:val="24"/>
        </w:rPr>
        <w:t>rahvaraamatukogude üleriigiliste teenuste loomine, haldamine ja arendamine;</w:t>
      </w:r>
      <w:bookmarkEnd w:id="7"/>
    </w:p>
    <w:p w:rsidR="0053079D" w:rsidP="00F1238D" w:rsidRDefault="00013853" w14:paraId="4037BF47" w14:textId="33ACACDD">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 xml:space="preserve">2) </w:t>
      </w:r>
      <w:bookmarkStart w:name="_Hlk190441626" w:id="8"/>
      <w:r w:rsidRPr="5FC78A55">
        <w:rPr>
          <w:rFonts w:ascii="Times New Roman" w:hAnsi="Times New Roman" w:cs="Times New Roman"/>
          <w:sz w:val="24"/>
          <w:szCs w:val="24"/>
        </w:rPr>
        <w:t>rahvaraamatukogu sisulise töö aruannete kogumine ja analüüsimine;</w:t>
      </w:r>
      <w:bookmarkEnd w:id="8"/>
    </w:p>
    <w:p w:rsidR="0053079D" w:rsidP="00F1238D" w:rsidRDefault="00013853" w14:paraId="35B1E7C0" w14:textId="5BF38079">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 xml:space="preserve">3) </w:t>
      </w:r>
      <w:bookmarkStart w:name="_Hlk190442068" w:id="9"/>
      <w:r w:rsidRPr="5FC78A55">
        <w:rPr>
          <w:rFonts w:ascii="Times New Roman" w:hAnsi="Times New Roman" w:cs="Times New Roman"/>
          <w:sz w:val="24"/>
          <w:szCs w:val="24"/>
        </w:rPr>
        <w:t>rahvaraamatukogude piirkondlik erialane nõustamine ning raamatukogutöötajate koolitusvajaduste iga-aastane kaardistamine ja koordineerimine</w:t>
      </w:r>
      <w:bookmarkEnd w:id="9"/>
      <w:r w:rsidRPr="5FC78A55">
        <w:rPr>
          <w:rFonts w:ascii="Times New Roman" w:hAnsi="Times New Roman" w:cs="Times New Roman"/>
          <w:sz w:val="24"/>
          <w:szCs w:val="24"/>
        </w:rPr>
        <w:t>;</w:t>
      </w:r>
    </w:p>
    <w:p w:rsidRPr="00F1238D" w:rsidR="003233CE" w:rsidP="00F1238D" w:rsidRDefault="00013853" w14:paraId="2DFAD587" w14:textId="0D20056C">
      <w:pPr>
        <w:autoSpaceDE w:val="0"/>
        <w:autoSpaceDN w:val="0"/>
        <w:adjustRightInd w:val="0"/>
        <w:spacing w:after="0" w:line="240" w:lineRule="auto"/>
        <w:contextualSpacing/>
        <w:jc w:val="both"/>
        <w:rPr>
          <w:rFonts w:ascii="Times New Roman" w:hAnsi="Times New Roman" w:cs="Times New Roman"/>
          <w:sz w:val="24"/>
          <w:szCs w:val="24"/>
        </w:rPr>
      </w:pPr>
      <w:r w:rsidRPr="00F1238D">
        <w:rPr>
          <w:rFonts w:ascii="Times New Roman" w:hAnsi="Times New Roman" w:cs="Times New Roman"/>
          <w:sz w:val="24"/>
          <w:szCs w:val="24"/>
        </w:rPr>
        <w:t xml:space="preserve">4) </w:t>
      </w:r>
      <w:r w:rsidRPr="00F1238D" w:rsidR="004230D5">
        <w:rPr>
          <w:rFonts w:ascii="Times New Roman" w:hAnsi="Times New Roman" w:cs="Times New Roman"/>
          <w:sz w:val="24"/>
          <w:szCs w:val="24"/>
        </w:rPr>
        <w:t xml:space="preserve">rahvusvahelistes, </w:t>
      </w:r>
      <w:r w:rsidRPr="00F1238D">
        <w:rPr>
          <w:rFonts w:ascii="Times New Roman" w:hAnsi="Times New Roman" w:cs="Times New Roman"/>
          <w:sz w:val="24"/>
          <w:szCs w:val="24"/>
        </w:rPr>
        <w:t>riiklikes ja piirkondlikes programmides rahvaraamatukogude osalemise koordineerimine.</w:t>
      </w:r>
    </w:p>
    <w:p w:rsidRPr="00F1238D" w:rsidR="003233CE" w:rsidP="00F1238D" w:rsidRDefault="003233CE" w14:paraId="12745B40" w14:textId="77777777">
      <w:pPr>
        <w:autoSpaceDE w:val="0"/>
        <w:autoSpaceDN w:val="0"/>
        <w:adjustRightInd w:val="0"/>
        <w:spacing w:after="0" w:line="240" w:lineRule="auto"/>
        <w:contextualSpacing/>
        <w:jc w:val="both"/>
        <w:rPr>
          <w:rFonts w:ascii="Times New Roman" w:hAnsi="Times New Roman" w:cs="Times New Roman"/>
          <w:sz w:val="24"/>
          <w:szCs w:val="24"/>
        </w:rPr>
      </w:pPr>
    </w:p>
    <w:p w:rsidR="0053079D" w:rsidP="00F1238D" w:rsidRDefault="003233CE" w14:paraId="05148C3E" w14:textId="5E10C011">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(2) Valdkonna eest vastutav minister võib määrusega täpsustada käesoleva paragrahvi lõikes 1 nimetatud riigi haldusülesannete sisu ning nende täitmise tingimusi ja korda.</w:t>
      </w:r>
    </w:p>
    <w:p w:rsidRPr="00F1238D" w:rsidR="003233CE" w:rsidP="00F1238D" w:rsidRDefault="003233CE" w14:paraId="285F5A3B" w14:textId="77777777">
      <w:pPr>
        <w:autoSpaceDE w:val="0"/>
        <w:autoSpaceDN w:val="0"/>
        <w:adjustRightInd w:val="0"/>
        <w:spacing w:after="0" w:line="240" w:lineRule="auto"/>
        <w:contextualSpacing/>
        <w:jc w:val="both"/>
        <w:rPr>
          <w:rFonts w:ascii="Times New Roman" w:hAnsi="Times New Roman" w:cs="Times New Roman"/>
          <w:sz w:val="24"/>
          <w:szCs w:val="24"/>
        </w:rPr>
      </w:pPr>
    </w:p>
    <w:p w:rsidRPr="00F1238D" w:rsidR="003233CE" w:rsidDel="0053079D" w:rsidP="00F1238D" w:rsidRDefault="003233CE" w14:paraId="0054D1B0" w14:textId="77777777">
      <w:pPr>
        <w:autoSpaceDE w:val="0"/>
        <w:autoSpaceDN w:val="0"/>
        <w:adjustRightInd w:val="0"/>
        <w:spacing w:after="0" w:line="240" w:lineRule="auto"/>
        <w:contextualSpacing/>
        <w:jc w:val="both"/>
        <w:rPr>
          <w:rStyle w:val="normaltextrun"/>
          <w:rFonts w:ascii="Times New Roman" w:hAnsi="Times New Roman" w:cs="Times New Roman"/>
          <w:color w:val="000000"/>
          <w:sz w:val="24"/>
          <w:szCs w:val="24"/>
          <w:shd w:val="clear" w:color="auto" w:fill="FFFFFF"/>
        </w:rPr>
      </w:pPr>
      <w:r w:rsidRPr="00F1238D">
        <w:rPr>
          <w:rFonts w:ascii="Times New Roman" w:hAnsi="Times New Roman" w:cs="Times New Roman"/>
          <w:sz w:val="24"/>
          <w:szCs w:val="24"/>
        </w:rPr>
        <w:t xml:space="preserve">(3) </w:t>
      </w:r>
      <w:r w:rsidRPr="00F1238D">
        <w:rPr>
          <w:rStyle w:val="normaltextrun"/>
          <w:rFonts w:ascii="Times New Roman" w:hAnsi="Times New Roman" w:cs="Times New Roman"/>
          <w:color w:val="000000"/>
          <w:sz w:val="24"/>
          <w:szCs w:val="24"/>
          <w:shd w:val="clear" w:color="auto" w:fill="FFFFFF"/>
        </w:rPr>
        <w:t>Käesoleva paragrahvi lõikes 1 nimetatud riigi haldusülesannete täitmiseks on Rahvusraamatukogul esindajad piirkondades üle Eesti. Piirkondade kindlaksmääramisel arvestatakse kohalikke ja piirkondlikke vajadusi ning ülesannete täitmise otstarbekust.</w:t>
      </w:r>
    </w:p>
    <w:p w:rsidRPr="00F1238D" w:rsidR="003233CE" w:rsidP="00F1238D" w:rsidRDefault="003233CE" w14:paraId="1A7EC3AA" w14:textId="77777777">
      <w:pPr>
        <w:autoSpaceDE w:val="0"/>
        <w:autoSpaceDN w:val="0"/>
        <w:adjustRightInd w:val="0"/>
        <w:spacing w:after="0" w:line="240" w:lineRule="auto"/>
        <w:contextualSpacing/>
        <w:jc w:val="both"/>
        <w:rPr>
          <w:rStyle w:val="normaltextrun"/>
          <w:rFonts w:ascii="Times New Roman" w:hAnsi="Times New Roman" w:cs="Times New Roman"/>
          <w:color w:val="000000"/>
          <w:sz w:val="24"/>
          <w:szCs w:val="24"/>
          <w:shd w:val="clear" w:color="auto" w:fill="FFFFFF"/>
        </w:rPr>
      </w:pPr>
    </w:p>
    <w:p w:rsidRPr="00F1238D" w:rsidR="003233CE" w:rsidDel="0053079D" w:rsidP="00F1238D" w:rsidRDefault="003233CE" w14:paraId="50FCF207" w14:textId="43F607F3">
      <w:pPr>
        <w:autoSpaceDE w:val="0"/>
        <w:autoSpaceDN w:val="0"/>
        <w:adjustRightInd w:val="0"/>
        <w:spacing w:after="0" w:line="240" w:lineRule="auto"/>
        <w:contextualSpacing/>
        <w:jc w:val="both"/>
        <w:rPr>
          <w:rStyle w:val="normaltextrun"/>
          <w:rFonts w:ascii="Times New Roman" w:hAnsi="Times New Roman" w:cs="Times New Roman"/>
          <w:color w:val="000000"/>
          <w:sz w:val="24"/>
          <w:szCs w:val="24"/>
          <w:shd w:val="clear" w:color="auto" w:fill="FFFFFF"/>
        </w:rPr>
      </w:pPr>
      <w:r w:rsidRPr="00F1238D">
        <w:rPr>
          <w:rStyle w:val="normaltextrun"/>
          <w:rFonts w:ascii="Times New Roman" w:hAnsi="Times New Roman" w:cs="Times New Roman"/>
          <w:color w:val="000000"/>
          <w:sz w:val="24"/>
          <w:szCs w:val="24"/>
          <w:shd w:val="clear" w:color="auto" w:fill="FFFFFF"/>
        </w:rPr>
        <w:t xml:space="preserve">(4) </w:t>
      </w:r>
      <w:r w:rsidRPr="00F1238D" w:rsidR="00E022AF">
        <w:rPr>
          <w:rStyle w:val="normaltextrun"/>
          <w:rFonts w:ascii="Times New Roman" w:hAnsi="Times New Roman" w:cs="Times New Roman"/>
          <w:color w:val="000000"/>
          <w:sz w:val="24"/>
          <w:szCs w:val="24"/>
          <w:shd w:val="clear" w:color="auto" w:fill="FFFFFF"/>
        </w:rPr>
        <w:t>Rahvusraamatukogu määrab k</w:t>
      </w:r>
      <w:r w:rsidRPr="00F1238D">
        <w:rPr>
          <w:rStyle w:val="normaltextrun"/>
          <w:rFonts w:ascii="Times New Roman" w:hAnsi="Times New Roman" w:cs="Times New Roman"/>
          <w:color w:val="000000"/>
          <w:sz w:val="24"/>
          <w:szCs w:val="24"/>
          <w:shd w:val="clear" w:color="auto" w:fill="FFFFFF"/>
        </w:rPr>
        <w:t>äesoleva paragrahvi lõikes 3 nimetatud piirkonnad, kuulates eelnevalt ära kohaliku omavalitsuse üksuste arvamused.</w:t>
      </w:r>
    </w:p>
    <w:p w:rsidRPr="00F1238D" w:rsidR="003233CE" w:rsidP="00F1238D" w:rsidRDefault="003233CE" w14:paraId="7FAA44B7" w14:textId="77777777">
      <w:pPr>
        <w:autoSpaceDE w:val="0"/>
        <w:autoSpaceDN w:val="0"/>
        <w:adjustRightInd w:val="0"/>
        <w:spacing w:after="0" w:line="240" w:lineRule="auto"/>
        <w:contextualSpacing/>
        <w:jc w:val="both"/>
        <w:rPr>
          <w:rStyle w:val="normaltextrun"/>
          <w:rFonts w:ascii="Times New Roman" w:hAnsi="Times New Roman" w:cs="Times New Roman"/>
          <w:color w:val="000000"/>
          <w:sz w:val="24"/>
          <w:szCs w:val="24"/>
          <w:shd w:val="clear" w:color="auto" w:fill="FFFFFF"/>
        </w:rPr>
      </w:pPr>
    </w:p>
    <w:p w:rsidR="0053079D" w:rsidP="00F1238D" w:rsidRDefault="003233CE" w14:paraId="12DDCD04" w14:textId="1AE440A7">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(5) Valdkonna eest vastutav minister sõlmib Rahvusraamatukoguga käesoleva paragrahvi lõikes 1 nimetatud riigi haldusülesannete täitmiseks halduslepingu. Halduslepingu täitmise üle teostab haldusjärelevalvet Kultuuriministeerium.</w:t>
      </w:r>
    </w:p>
    <w:p w:rsidRPr="00F1238D" w:rsidR="003233CE" w:rsidP="00F1238D" w:rsidRDefault="003233CE" w14:paraId="068B593B" w14:textId="77777777">
      <w:pPr>
        <w:autoSpaceDE w:val="0"/>
        <w:autoSpaceDN w:val="0"/>
        <w:adjustRightInd w:val="0"/>
        <w:spacing w:after="0" w:line="240" w:lineRule="auto"/>
        <w:contextualSpacing/>
        <w:jc w:val="both"/>
        <w:rPr>
          <w:rFonts w:ascii="Times New Roman" w:hAnsi="Times New Roman" w:cs="Times New Roman"/>
          <w:sz w:val="24"/>
          <w:szCs w:val="24"/>
        </w:rPr>
      </w:pPr>
    </w:p>
    <w:p w:rsidR="0053079D" w:rsidP="00F1238D" w:rsidRDefault="003233CE" w14:paraId="620EC57A" w14:textId="74DB8C73">
      <w:pPr>
        <w:autoSpaceDE w:val="0"/>
        <w:autoSpaceDN w:val="0"/>
        <w:adjustRightInd w:val="0"/>
        <w:spacing w:after="0" w:line="240" w:lineRule="auto"/>
        <w:contextualSpacing/>
        <w:jc w:val="both"/>
        <w:rPr>
          <w:rFonts w:ascii="Times New Roman" w:hAnsi="Times New Roman" w:cs="Times New Roman"/>
          <w:sz w:val="24"/>
          <w:szCs w:val="24"/>
          <w:lang w:eastAsia="et-EE"/>
        </w:rPr>
      </w:pPr>
      <w:r w:rsidRPr="00F1238D">
        <w:rPr>
          <w:rFonts w:ascii="Times New Roman" w:hAnsi="Times New Roman" w:cs="Times New Roman"/>
          <w:sz w:val="24"/>
          <w:szCs w:val="24"/>
        </w:rPr>
        <w:t>(6) Kui haldusleping lõpetatakse ühepoolselt või esineb muu põhjus, mis takistab Rahvusraamatukogul jätkata käesoleva paragrahvi lõikes 1 nimetatud riigi haldusülesannete täitmist, korraldab nende edasise täitmise Kultuuriministeerium.</w:t>
      </w:r>
      <w:r w:rsidRPr="00F1238D" w:rsidR="00013853">
        <w:rPr>
          <w:rFonts w:ascii="Times New Roman" w:hAnsi="Times New Roman" w:cs="Times New Roman"/>
          <w:sz w:val="24"/>
          <w:szCs w:val="24"/>
          <w:lang w:eastAsia="et-EE"/>
        </w:rPr>
        <w:t>“;</w:t>
      </w:r>
    </w:p>
    <w:p w:rsidRPr="00F1238D" w:rsidR="003233CE" w:rsidP="00F1238D" w:rsidRDefault="003233CE" w14:paraId="35D8F5A1" w14:textId="77777777">
      <w:pPr>
        <w:autoSpaceDE w:val="0"/>
        <w:autoSpaceDN w:val="0"/>
        <w:adjustRightInd w:val="0"/>
        <w:spacing w:after="0" w:line="240" w:lineRule="auto"/>
        <w:contextualSpacing/>
        <w:jc w:val="both"/>
        <w:rPr>
          <w:rFonts w:ascii="Times New Roman" w:hAnsi="Times New Roman" w:cs="Times New Roman"/>
          <w:sz w:val="24"/>
          <w:szCs w:val="24"/>
          <w:lang w:eastAsia="et-EE"/>
        </w:rPr>
      </w:pPr>
    </w:p>
    <w:p w:rsidR="0053079D" w:rsidP="00F1238D" w:rsidRDefault="003233CE" w14:paraId="6BBACDE8" w14:textId="1AF82443">
      <w:pPr>
        <w:autoSpaceDE w:val="0"/>
        <w:autoSpaceDN w:val="0"/>
        <w:adjustRightInd w:val="0"/>
        <w:spacing w:after="0" w:line="240" w:lineRule="auto"/>
        <w:contextualSpacing/>
        <w:jc w:val="both"/>
        <w:rPr>
          <w:rFonts w:ascii="Times New Roman" w:hAnsi="Times New Roman" w:cs="Times New Roman"/>
          <w:sz w:val="24"/>
          <w:szCs w:val="24"/>
          <w:lang w:eastAsia="et-EE"/>
        </w:rPr>
      </w:pPr>
      <w:r w:rsidRPr="5FC78A55">
        <w:rPr>
          <w:rFonts w:ascii="Times New Roman" w:hAnsi="Times New Roman" w:cs="Times New Roman"/>
          <w:b/>
          <w:bCs/>
          <w:sz w:val="24"/>
          <w:szCs w:val="24"/>
          <w:lang w:eastAsia="et-EE"/>
        </w:rPr>
        <w:t xml:space="preserve">10) </w:t>
      </w:r>
      <w:r w:rsidRPr="5FC78A55">
        <w:rPr>
          <w:rFonts w:ascii="Times New Roman" w:hAnsi="Times New Roman" w:cs="Times New Roman"/>
          <w:sz w:val="24"/>
          <w:szCs w:val="24"/>
          <w:lang w:eastAsia="et-EE"/>
        </w:rPr>
        <w:t>paragrahvi 4</w:t>
      </w:r>
      <w:r w:rsidRPr="5FC78A55">
        <w:rPr>
          <w:rFonts w:ascii="Times New Roman" w:hAnsi="Times New Roman" w:cs="Times New Roman"/>
          <w:sz w:val="24"/>
          <w:szCs w:val="24"/>
          <w:vertAlign w:val="superscript"/>
          <w:lang w:eastAsia="et-EE"/>
        </w:rPr>
        <w:t>1</w:t>
      </w:r>
      <w:r w:rsidRPr="5FC78A55">
        <w:rPr>
          <w:rFonts w:ascii="Times New Roman" w:hAnsi="Times New Roman" w:cs="Times New Roman"/>
          <w:sz w:val="24"/>
          <w:szCs w:val="24"/>
          <w:lang w:eastAsia="et-EE"/>
        </w:rPr>
        <w:t xml:space="preserve"> lõiget 1 täiendatakse punktiga 5 järgmises sõnastuses:</w:t>
      </w:r>
    </w:p>
    <w:p w:rsidRPr="00F1238D" w:rsidR="003233CE" w:rsidP="00F1238D" w:rsidRDefault="003233CE" w14:paraId="788C7CF6" w14:textId="77777777">
      <w:pPr>
        <w:autoSpaceDE w:val="0"/>
        <w:autoSpaceDN w:val="0"/>
        <w:adjustRightInd w:val="0"/>
        <w:spacing w:after="0" w:line="240" w:lineRule="auto"/>
        <w:contextualSpacing/>
        <w:jc w:val="both"/>
        <w:rPr>
          <w:rFonts w:ascii="Times New Roman" w:hAnsi="Times New Roman" w:cs="Times New Roman"/>
          <w:sz w:val="24"/>
          <w:szCs w:val="24"/>
          <w:lang w:eastAsia="et-EE"/>
        </w:rPr>
      </w:pPr>
    </w:p>
    <w:p w:rsidR="0053079D" w:rsidP="00F1238D" w:rsidRDefault="003233CE" w14:paraId="787A2F65" w14:textId="0971C3B8">
      <w:pPr>
        <w:autoSpaceDE w:val="0"/>
        <w:autoSpaceDN w:val="0"/>
        <w:adjustRightInd w:val="0"/>
        <w:spacing w:after="0" w:line="240" w:lineRule="auto"/>
        <w:contextualSpacing/>
        <w:jc w:val="both"/>
        <w:rPr>
          <w:rFonts w:ascii="Times New Roman" w:hAnsi="Times New Roman" w:cs="Times New Roman"/>
          <w:sz w:val="24"/>
          <w:szCs w:val="24"/>
          <w:lang w:eastAsia="et-EE"/>
        </w:rPr>
      </w:pPr>
      <w:r w:rsidRPr="5FC78A55">
        <w:rPr>
          <w:rFonts w:ascii="Times New Roman" w:hAnsi="Times New Roman" w:cs="Times New Roman"/>
          <w:sz w:val="24"/>
          <w:szCs w:val="24"/>
          <w:lang w:eastAsia="et-EE"/>
        </w:rPr>
        <w:t>„</w:t>
      </w:r>
      <w:r w:rsidRPr="5FC78A55">
        <w:rPr>
          <w:rFonts w:ascii="Times New Roman" w:hAnsi="Times New Roman" w:cs="Times New Roman"/>
          <w:sz w:val="24"/>
          <w:szCs w:val="24"/>
        </w:rPr>
        <w:t>5) rahvaraamatukogu seaduse § 1</w:t>
      </w:r>
      <w:r w:rsidRPr="5FC78A55" w:rsidR="0068719A">
        <w:rPr>
          <w:rFonts w:ascii="Times New Roman" w:hAnsi="Times New Roman" w:cs="Times New Roman"/>
          <w:sz w:val="24"/>
          <w:szCs w:val="24"/>
        </w:rPr>
        <w:t>3</w:t>
      </w:r>
      <w:r w:rsidRPr="5FC78A55">
        <w:rPr>
          <w:rFonts w:ascii="Times New Roman" w:hAnsi="Times New Roman" w:cs="Times New Roman"/>
          <w:sz w:val="24"/>
          <w:szCs w:val="24"/>
        </w:rPr>
        <w:t xml:space="preserve"> lõike 3 punktis 1 nimetatud toetuse eest väljaannete keskne hankimine;</w:t>
      </w:r>
      <w:r w:rsidRPr="5FC78A55">
        <w:rPr>
          <w:rFonts w:ascii="Times New Roman" w:hAnsi="Times New Roman" w:cs="Times New Roman"/>
          <w:sz w:val="24"/>
          <w:szCs w:val="24"/>
          <w:lang w:eastAsia="et-EE"/>
        </w:rPr>
        <w:t>“;</w:t>
      </w:r>
    </w:p>
    <w:p w:rsidRPr="00F1238D" w:rsidR="003233CE" w:rsidP="00F1238D" w:rsidRDefault="003233CE" w14:paraId="61890881" w14:textId="77777777">
      <w:pPr>
        <w:autoSpaceDE w:val="0"/>
        <w:autoSpaceDN w:val="0"/>
        <w:adjustRightInd w:val="0"/>
        <w:spacing w:after="0" w:line="240" w:lineRule="auto"/>
        <w:contextualSpacing/>
        <w:jc w:val="both"/>
        <w:rPr>
          <w:rFonts w:ascii="Times New Roman" w:hAnsi="Times New Roman" w:cs="Times New Roman"/>
          <w:sz w:val="24"/>
          <w:szCs w:val="24"/>
          <w:lang w:eastAsia="et-EE"/>
        </w:rPr>
      </w:pPr>
    </w:p>
    <w:p w:rsidR="0053079D" w:rsidP="00F1238D" w:rsidRDefault="003233CE" w14:paraId="0279281C" w14:textId="05CED3C6">
      <w:pPr>
        <w:autoSpaceDE w:val="0"/>
        <w:autoSpaceDN w:val="0"/>
        <w:adjustRightInd w:val="0"/>
        <w:spacing w:after="0" w:line="240" w:lineRule="auto"/>
        <w:contextualSpacing/>
        <w:jc w:val="both"/>
        <w:rPr>
          <w:rFonts w:ascii="Times New Roman" w:hAnsi="Times New Roman" w:cs="Times New Roman"/>
          <w:sz w:val="24"/>
          <w:szCs w:val="24"/>
          <w:lang w:eastAsia="et-EE"/>
        </w:rPr>
      </w:pPr>
      <w:r w:rsidRPr="5FC78A55">
        <w:rPr>
          <w:rFonts w:ascii="Times New Roman" w:hAnsi="Times New Roman" w:cs="Times New Roman"/>
          <w:b/>
          <w:bCs/>
          <w:sz w:val="24"/>
          <w:szCs w:val="24"/>
          <w:lang w:eastAsia="et-EE"/>
        </w:rPr>
        <w:t>11)</w:t>
      </w:r>
      <w:r w:rsidRPr="5FC78A55">
        <w:rPr>
          <w:rFonts w:ascii="Times New Roman" w:hAnsi="Times New Roman" w:cs="Times New Roman"/>
          <w:sz w:val="24"/>
          <w:szCs w:val="24"/>
          <w:lang w:eastAsia="et-EE"/>
        </w:rPr>
        <w:t xml:space="preserve"> paragrahvi 4</w:t>
      </w:r>
      <w:r w:rsidRPr="5FC78A55">
        <w:rPr>
          <w:rFonts w:ascii="Times New Roman" w:hAnsi="Times New Roman" w:cs="Times New Roman"/>
          <w:sz w:val="24"/>
          <w:szCs w:val="24"/>
          <w:vertAlign w:val="superscript"/>
          <w:lang w:eastAsia="et-EE"/>
        </w:rPr>
        <w:t>1</w:t>
      </w:r>
      <w:r w:rsidRPr="5FC78A55">
        <w:rPr>
          <w:rFonts w:ascii="Times New Roman" w:hAnsi="Times New Roman" w:cs="Times New Roman"/>
          <w:sz w:val="24"/>
          <w:szCs w:val="24"/>
          <w:lang w:eastAsia="et-EE"/>
        </w:rPr>
        <w:t xml:space="preserve"> täiendatakse lõikega 1</w:t>
      </w:r>
      <w:r w:rsidRPr="5FC78A55">
        <w:rPr>
          <w:rFonts w:ascii="Times New Roman" w:hAnsi="Times New Roman" w:cs="Times New Roman"/>
          <w:sz w:val="24"/>
          <w:szCs w:val="24"/>
          <w:vertAlign w:val="superscript"/>
          <w:lang w:eastAsia="et-EE"/>
        </w:rPr>
        <w:t>1</w:t>
      </w:r>
      <w:r w:rsidRPr="5FC78A55">
        <w:rPr>
          <w:rFonts w:ascii="Times New Roman" w:hAnsi="Times New Roman" w:cs="Times New Roman"/>
          <w:sz w:val="24"/>
          <w:szCs w:val="24"/>
          <w:lang w:eastAsia="et-EE"/>
        </w:rPr>
        <w:t xml:space="preserve"> järgmises sõnastuses:</w:t>
      </w:r>
    </w:p>
    <w:p w:rsidRPr="00F1238D" w:rsidR="003233CE" w:rsidP="00F1238D" w:rsidRDefault="003233CE" w14:paraId="7AADD813" w14:textId="77777777">
      <w:pPr>
        <w:autoSpaceDE w:val="0"/>
        <w:autoSpaceDN w:val="0"/>
        <w:adjustRightInd w:val="0"/>
        <w:spacing w:after="0" w:line="240" w:lineRule="auto"/>
        <w:contextualSpacing/>
        <w:jc w:val="both"/>
        <w:rPr>
          <w:rFonts w:ascii="Times New Roman" w:hAnsi="Times New Roman" w:cs="Times New Roman"/>
          <w:sz w:val="24"/>
          <w:szCs w:val="24"/>
          <w:lang w:eastAsia="et-EE"/>
        </w:rPr>
      </w:pPr>
    </w:p>
    <w:p w:rsidR="0053079D" w:rsidP="00F1238D" w:rsidRDefault="003233CE" w14:paraId="7D047BBB" w14:textId="02605556">
      <w:pPr>
        <w:autoSpaceDE w:val="0"/>
        <w:autoSpaceDN w:val="0"/>
        <w:adjustRightInd w:val="0"/>
        <w:spacing w:after="0" w:line="240" w:lineRule="auto"/>
        <w:contextualSpacing/>
        <w:jc w:val="both"/>
        <w:rPr>
          <w:rFonts w:ascii="Times New Roman" w:hAnsi="Times New Roman" w:cs="Times New Roman"/>
          <w:sz w:val="24"/>
          <w:szCs w:val="24"/>
          <w:lang w:eastAsia="et-EE"/>
        </w:rPr>
      </w:pPr>
      <w:r w:rsidRPr="5FC78A55">
        <w:rPr>
          <w:rFonts w:ascii="Times New Roman" w:hAnsi="Times New Roman" w:cs="Times New Roman"/>
          <w:sz w:val="24"/>
          <w:szCs w:val="24"/>
          <w:lang w:eastAsia="et-EE"/>
        </w:rPr>
        <w:t>„</w:t>
      </w:r>
      <w:r w:rsidRPr="5FC78A55">
        <w:rPr>
          <w:rFonts w:ascii="Times New Roman" w:hAnsi="Times New Roman" w:cs="Times New Roman"/>
          <w:sz w:val="24"/>
          <w:szCs w:val="24"/>
        </w:rPr>
        <w:t>(1</w:t>
      </w:r>
      <w:r w:rsidRPr="5FC78A55">
        <w:rPr>
          <w:rFonts w:ascii="Times New Roman" w:hAnsi="Times New Roman" w:cs="Times New Roman"/>
          <w:sz w:val="24"/>
          <w:szCs w:val="24"/>
          <w:vertAlign w:val="superscript"/>
        </w:rPr>
        <w:t>1</w:t>
      </w:r>
      <w:r w:rsidRPr="5FC78A55">
        <w:rPr>
          <w:rFonts w:ascii="Times New Roman" w:hAnsi="Times New Roman" w:cs="Times New Roman"/>
          <w:sz w:val="24"/>
          <w:szCs w:val="24"/>
        </w:rPr>
        <w:t>) Käesoleva paragrahvi lõike 1 punktis 5 nimetatud väljaanded valib rahvaraamatukogu.</w:t>
      </w:r>
      <w:r w:rsidRPr="5FC78A55">
        <w:rPr>
          <w:rFonts w:ascii="Times New Roman" w:hAnsi="Times New Roman" w:cs="Times New Roman"/>
          <w:sz w:val="24"/>
          <w:szCs w:val="24"/>
          <w:lang w:eastAsia="et-EE"/>
        </w:rPr>
        <w:t>“;</w:t>
      </w:r>
    </w:p>
    <w:p w:rsidRPr="00F1238D" w:rsidR="003233CE" w:rsidP="00F1238D" w:rsidRDefault="003233CE" w14:paraId="36D797E8" w14:textId="77777777">
      <w:pPr>
        <w:autoSpaceDE w:val="0"/>
        <w:autoSpaceDN w:val="0"/>
        <w:adjustRightInd w:val="0"/>
        <w:spacing w:after="0" w:line="240" w:lineRule="auto"/>
        <w:contextualSpacing/>
        <w:jc w:val="both"/>
        <w:rPr>
          <w:rFonts w:ascii="Times New Roman" w:hAnsi="Times New Roman" w:cs="Times New Roman"/>
          <w:sz w:val="24"/>
          <w:szCs w:val="24"/>
          <w:lang w:eastAsia="et-EE"/>
        </w:rPr>
      </w:pPr>
    </w:p>
    <w:p w:rsidR="0053079D" w:rsidP="00F1238D" w:rsidRDefault="003233CE" w14:paraId="300BB2AB" w14:textId="6B12A670">
      <w:pPr>
        <w:autoSpaceDE w:val="0"/>
        <w:autoSpaceDN w:val="0"/>
        <w:adjustRightInd w:val="0"/>
        <w:spacing w:after="0" w:line="240" w:lineRule="auto"/>
        <w:contextualSpacing/>
        <w:jc w:val="both"/>
        <w:rPr>
          <w:rFonts w:ascii="Times New Roman" w:hAnsi="Times New Roman" w:cs="Times New Roman"/>
          <w:sz w:val="24"/>
          <w:szCs w:val="24"/>
          <w:lang w:eastAsia="et-EE"/>
        </w:rPr>
      </w:pPr>
      <w:r w:rsidRPr="680DB5F7" w:rsidR="003233CE">
        <w:rPr>
          <w:rFonts w:ascii="Times New Roman" w:hAnsi="Times New Roman" w:cs="Times New Roman"/>
          <w:b w:val="1"/>
          <w:bCs w:val="1"/>
          <w:sz w:val="24"/>
          <w:szCs w:val="24"/>
          <w:lang w:eastAsia="et-EE"/>
        </w:rPr>
        <w:t>12)</w:t>
      </w:r>
      <w:r w:rsidRPr="680DB5F7" w:rsidR="003233CE">
        <w:rPr>
          <w:rFonts w:ascii="Times New Roman" w:hAnsi="Times New Roman" w:cs="Times New Roman"/>
          <w:sz w:val="24"/>
          <w:szCs w:val="24"/>
          <w:lang w:eastAsia="et-EE"/>
        </w:rPr>
        <w:t xml:space="preserve"> </w:t>
      </w:r>
      <w:r w:rsidRPr="680DB5F7" w:rsidR="00185C69">
        <w:rPr>
          <w:rFonts w:ascii="Times New Roman" w:hAnsi="Times New Roman" w:cs="Times New Roman"/>
          <w:sz w:val="24"/>
          <w:szCs w:val="24"/>
          <w:lang w:eastAsia="et-EE"/>
        </w:rPr>
        <w:t>paragrahvi 7 lõike 2 sissejuhatav laus</w:t>
      </w:r>
      <w:ins w:author="Markus Ühtigi - JUSTDIGI" w:date="2025-06-25T13:19:36.414Z" w:id="1600369799">
        <w:r w:rsidRPr="680DB5F7" w:rsidR="79DF445D">
          <w:rPr>
            <w:rFonts w:ascii="Times New Roman" w:hAnsi="Times New Roman" w:cs="Times New Roman"/>
            <w:sz w:val="24"/>
            <w:szCs w:val="24"/>
            <w:lang w:eastAsia="et-EE"/>
          </w:rPr>
          <w:t>e</w:t>
        </w:r>
      </w:ins>
      <w:del w:author="Markus Ühtigi - JUSTDIGI" w:date="2025-06-25T13:19:36.3Z" w:id="2071648289">
        <w:r w:rsidRPr="680DB5F7" w:rsidDel="00185C69">
          <w:rPr>
            <w:rFonts w:ascii="Times New Roman" w:hAnsi="Times New Roman" w:cs="Times New Roman"/>
            <w:sz w:val="24"/>
            <w:szCs w:val="24"/>
            <w:lang w:eastAsia="et-EE"/>
          </w:rPr>
          <w:delText>a</w:delText>
        </w:r>
      </w:del>
      <w:r w:rsidRPr="680DB5F7" w:rsidR="00185C69">
        <w:rPr>
          <w:rFonts w:ascii="Times New Roman" w:hAnsi="Times New Roman" w:cs="Times New Roman"/>
          <w:sz w:val="24"/>
          <w:szCs w:val="24"/>
          <w:lang w:eastAsia="et-EE"/>
        </w:rPr>
        <w:t>osa muudetakse ja sõnastatakse järgmiselt:</w:t>
      </w:r>
    </w:p>
    <w:p w:rsidRPr="00F1238D" w:rsidR="00185C69" w:rsidP="00F1238D" w:rsidRDefault="00185C69" w14:paraId="6ED8184C" w14:textId="77777777">
      <w:pPr>
        <w:autoSpaceDE w:val="0"/>
        <w:autoSpaceDN w:val="0"/>
        <w:adjustRightInd w:val="0"/>
        <w:spacing w:after="0" w:line="240" w:lineRule="auto"/>
        <w:contextualSpacing/>
        <w:jc w:val="both"/>
        <w:rPr>
          <w:rFonts w:ascii="Times New Roman" w:hAnsi="Times New Roman" w:cs="Times New Roman"/>
          <w:sz w:val="24"/>
          <w:szCs w:val="24"/>
          <w:lang w:eastAsia="et-EE"/>
        </w:rPr>
      </w:pPr>
    </w:p>
    <w:p w:rsidR="0053079D" w:rsidP="00F1238D" w:rsidRDefault="00185C69" w14:paraId="4BD20CBB" w14:textId="5E39DC9E">
      <w:pPr>
        <w:autoSpaceDE w:val="0"/>
        <w:autoSpaceDN w:val="0"/>
        <w:adjustRightInd w:val="0"/>
        <w:spacing w:after="0" w:line="240" w:lineRule="auto"/>
        <w:contextualSpacing/>
        <w:jc w:val="both"/>
        <w:rPr>
          <w:rFonts w:ascii="Times New Roman" w:hAnsi="Times New Roman" w:cs="Times New Roman"/>
          <w:sz w:val="24"/>
          <w:szCs w:val="24"/>
          <w:lang w:eastAsia="et-EE"/>
        </w:rPr>
      </w:pPr>
      <w:commentRangeStart w:id="1272363209"/>
      <w:r w:rsidRPr="680DB5F7" w:rsidR="00185C69">
        <w:rPr>
          <w:rFonts w:ascii="Times New Roman" w:hAnsi="Times New Roman" w:cs="Times New Roman"/>
          <w:sz w:val="24"/>
          <w:szCs w:val="24"/>
          <w:lang w:eastAsia="et-EE"/>
        </w:rPr>
        <w:t>„</w:t>
      </w:r>
      <w:r w:rsidRPr="680DB5F7" w:rsidR="00185C69">
        <w:rPr>
          <w:rFonts w:ascii="Times New Roman" w:hAnsi="Times New Roman" w:cs="Times New Roman"/>
          <w:sz w:val="24"/>
          <w:szCs w:val="24"/>
        </w:rPr>
        <w:t xml:space="preserve">(2) Rahvusraamatukogu lugejaks registreeritakse isikut tõendava dokumendi, juhiloa või õpilaspileti alusel. Rahvusraamatukogul on õigus alla 18-aastase isiku ja täisealise eestkostetava puhul küsida väljaande </w:t>
      </w:r>
      <w:r w:rsidRPr="680DB5F7" w:rsidR="00185C69">
        <w:rPr>
          <w:rFonts w:ascii="Times New Roman" w:hAnsi="Times New Roman" w:cs="Times New Roman"/>
          <w:sz w:val="24"/>
          <w:szCs w:val="24"/>
        </w:rPr>
        <w:t>kojulaenutamiseks</w:t>
      </w:r>
      <w:r w:rsidRPr="680DB5F7" w:rsidR="00185C69">
        <w:rPr>
          <w:rFonts w:ascii="Times New Roman" w:hAnsi="Times New Roman" w:cs="Times New Roman"/>
          <w:sz w:val="24"/>
          <w:szCs w:val="24"/>
        </w:rPr>
        <w:t xml:space="preserve"> ka seadusliku esindaja andmeid </w:t>
      </w:r>
      <w:r w:rsidRPr="680DB5F7" w:rsidR="005602B1">
        <w:rPr>
          <w:rFonts w:ascii="Times New Roman" w:hAnsi="Times New Roman" w:cs="Times New Roman"/>
          <w:sz w:val="24"/>
          <w:szCs w:val="24"/>
        </w:rPr>
        <w:t>ning</w:t>
      </w:r>
      <w:r w:rsidRPr="680DB5F7" w:rsidR="00185C69">
        <w:rPr>
          <w:rFonts w:ascii="Times New Roman" w:hAnsi="Times New Roman" w:cs="Times New Roman"/>
          <w:sz w:val="24"/>
          <w:szCs w:val="24"/>
        </w:rPr>
        <w:t xml:space="preserve"> kirjalikku nõusolekut. Rahvusraamatukogu töötleb järgmiseid lugeja ja vajaduse</w:t>
      </w:r>
      <w:r w:rsidRPr="680DB5F7" w:rsidR="002E4BDE">
        <w:rPr>
          <w:rFonts w:ascii="Times New Roman" w:hAnsi="Times New Roman" w:cs="Times New Roman"/>
          <w:sz w:val="24"/>
          <w:szCs w:val="24"/>
        </w:rPr>
        <w:t>l</w:t>
      </w:r>
      <w:r w:rsidRPr="680DB5F7" w:rsidR="008E21E5">
        <w:rPr>
          <w:rFonts w:ascii="Times New Roman" w:hAnsi="Times New Roman" w:cs="Times New Roman"/>
          <w:sz w:val="24"/>
          <w:szCs w:val="24"/>
        </w:rPr>
        <w:t xml:space="preserve"> </w:t>
      </w:r>
      <w:r w:rsidRPr="680DB5F7" w:rsidR="00185C69">
        <w:rPr>
          <w:rFonts w:ascii="Times New Roman" w:hAnsi="Times New Roman" w:cs="Times New Roman"/>
          <w:sz w:val="24"/>
          <w:szCs w:val="24"/>
        </w:rPr>
        <w:t>tema seadusliku esindaja isikuandmeid:</w:t>
      </w:r>
      <w:r w:rsidRPr="680DB5F7" w:rsidR="00185C69">
        <w:rPr>
          <w:rFonts w:ascii="Times New Roman" w:hAnsi="Times New Roman" w:cs="Times New Roman"/>
          <w:sz w:val="24"/>
          <w:szCs w:val="24"/>
          <w:lang w:eastAsia="et-EE"/>
        </w:rPr>
        <w:t>“;</w:t>
      </w:r>
      <w:commentRangeEnd w:id="1272363209"/>
      <w:r>
        <w:rPr>
          <w:rStyle w:val="CommentReference"/>
        </w:rPr>
        <w:commentReference w:id="1272363209"/>
      </w:r>
    </w:p>
    <w:p w:rsidRPr="00F1238D" w:rsidR="00185C69" w:rsidP="00F1238D" w:rsidRDefault="00185C69" w14:paraId="479D9E8E" w14:textId="77777777">
      <w:pPr>
        <w:autoSpaceDE w:val="0"/>
        <w:autoSpaceDN w:val="0"/>
        <w:adjustRightInd w:val="0"/>
        <w:spacing w:after="0" w:line="240" w:lineRule="auto"/>
        <w:contextualSpacing/>
        <w:jc w:val="both"/>
        <w:rPr>
          <w:rFonts w:ascii="Times New Roman" w:hAnsi="Times New Roman" w:cs="Times New Roman"/>
          <w:sz w:val="24"/>
          <w:szCs w:val="24"/>
          <w:lang w:eastAsia="et-EE"/>
        </w:rPr>
      </w:pPr>
    </w:p>
    <w:p w:rsidR="0053079D" w:rsidP="00F1238D" w:rsidRDefault="00185C69" w14:paraId="543F4E21" w14:textId="2BC12A14">
      <w:pPr>
        <w:autoSpaceDE w:val="0"/>
        <w:autoSpaceDN w:val="0"/>
        <w:adjustRightInd w:val="0"/>
        <w:spacing w:after="0" w:line="240" w:lineRule="auto"/>
        <w:contextualSpacing/>
        <w:jc w:val="both"/>
        <w:rPr>
          <w:rFonts w:ascii="Times New Roman" w:hAnsi="Times New Roman" w:cs="Times New Roman"/>
          <w:sz w:val="24"/>
          <w:szCs w:val="24"/>
          <w:lang w:eastAsia="et-EE"/>
        </w:rPr>
      </w:pPr>
      <w:r w:rsidRPr="00F1238D">
        <w:rPr>
          <w:rFonts w:ascii="Times New Roman" w:hAnsi="Times New Roman" w:cs="Times New Roman"/>
          <w:b/>
          <w:bCs/>
          <w:sz w:val="24"/>
          <w:szCs w:val="24"/>
          <w:lang w:eastAsia="et-EE"/>
        </w:rPr>
        <w:t>13)</w:t>
      </w:r>
      <w:r w:rsidRPr="00F1238D">
        <w:rPr>
          <w:rFonts w:ascii="Times New Roman" w:hAnsi="Times New Roman" w:cs="Times New Roman"/>
          <w:sz w:val="24"/>
          <w:szCs w:val="24"/>
          <w:lang w:eastAsia="et-EE"/>
        </w:rPr>
        <w:t xml:space="preserve"> </w:t>
      </w:r>
      <w:bookmarkStart w:name="_Hlk194661016" w:id="10"/>
      <w:r w:rsidRPr="00F1238D">
        <w:rPr>
          <w:rFonts w:ascii="Times New Roman" w:hAnsi="Times New Roman" w:cs="Times New Roman"/>
          <w:sz w:val="24"/>
          <w:szCs w:val="24"/>
          <w:lang w:eastAsia="et-EE"/>
        </w:rPr>
        <w:t>paragrahvi 7 lõige 3 muudetakse ja sõnastatakse järgmiselt:</w:t>
      </w:r>
    </w:p>
    <w:p w:rsidRPr="00F1238D" w:rsidR="00185C69" w:rsidP="00F1238D" w:rsidRDefault="00185C69" w14:paraId="0479E1A0" w14:textId="77777777">
      <w:pPr>
        <w:autoSpaceDE w:val="0"/>
        <w:autoSpaceDN w:val="0"/>
        <w:adjustRightInd w:val="0"/>
        <w:spacing w:after="0" w:line="240" w:lineRule="auto"/>
        <w:contextualSpacing/>
        <w:jc w:val="both"/>
        <w:rPr>
          <w:rFonts w:ascii="Times New Roman" w:hAnsi="Times New Roman" w:cs="Times New Roman"/>
          <w:sz w:val="24"/>
          <w:szCs w:val="24"/>
          <w:lang w:eastAsia="et-EE"/>
        </w:rPr>
      </w:pPr>
    </w:p>
    <w:p w:rsidR="0053079D" w:rsidP="00F1238D" w:rsidRDefault="00185C69" w14:paraId="1BA52CEB" w14:textId="2C53DD95">
      <w:pPr>
        <w:autoSpaceDE w:val="0"/>
        <w:autoSpaceDN w:val="0"/>
        <w:adjustRightInd w:val="0"/>
        <w:spacing w:after="0" w:line="240" w:lineRule="auto"/>
        <w:contextualSpacing/>
        <w:jc w:val="both"/>
        <w:rPr>
          <w:rFonts w:ascii="Times New Roman" w:hAnsi="Times New Roman" w:cs="Times New Roman"/>
          <w:sz w:val="24"/>
          <w:szCs w:val="24"/>
          <w:lang w:eastAsia="et-EE"/>
        </w:rPr>
      </w:pPr>
      <w:r w:rsidRPr="00F1238D">
        <w:rPr>
          <w:rFonts w:ascii="Times New Roman" w:hAnsi="Times New Roman" w:cs="Times New Roman"/>
          <w:sz w:val="24"/>
          <w:szCs w:val="24"/>
          <w:lang w:eastAsia="et-EE"/>
        </w:rPr>
        <w:t>„</w:t>
      </w:r>
      <w:r w:rsidRPr="00F1238D">
        <w:rPr>
          <w:rFonts w:ascii="Times New Roman" w:hAnsi="Times New Roman" w:cs="Times New Roman"/>
          <w:sz w:val="24"/>
          <w:szCs w:val="24"/>
        </w:rPr>
        <w:t xml:space="preserve">(3) Rahvusraamatukogu </w:t>
      </w:r>
      <w:r w:rsidRPr="00F1238D">
        <w:rPr>
          <w:rFonts w:ascii="Times New Roman" w:hAnsi="Times New Roman" w:cs="Times New Roman"/>
          <w:bCs/>
          <w:sz w:val="24"/>
          <w:szCs w:val="24"/>
        </w:rPr>
        <w:t>töötleb isikuandmeid</w:t>
      </w:r>
      <w:r w:rsidRPr="00F1238D" w:rsidDel="008B3BA8">
        <w:rPr>
          <w:rFonts w:ascii="Times New Roman" w:hAnsi="Times New Roman" w:cs="Times New Roman"/>
          <w:sz w:val="24"/>
          <w:szCs w:val="24"/>
        </w:rPr>
        <w:t xml:space="preserve"> </w:t>
      </w:r>
      <w:r w:rsidRPr="00F1238D">
        <w:rPr>
          <w:rFonts w:ascii="Times New Roman" w:hAnsi="Times New Roman" w:cs="Times New Roman"/>
          <w:sz w:val="24"/>
          <w:szCs w:val="24"/>
        </w:rPr>
        <w:t xml:space="preserve">lugejatele teenuste osutamiseks, laenutuste üle arvestuse pidamiseks, statistiliseks aruandluseks </w:t>
      </w:r>
      <w:r w:rsidRPr="00F1238D" w:rsidR="001942A2">
        <w:rPr>
          <w:rFonts w:ascii="Times New Roman" w:hAnsi="Times New Roman" w:cs="Times New Roman"/>
          <w:sz w:val="24"/>
          <w:szCs w:val="24"/>
        </w:rPr>
        <w:t>ja</w:t>
      </w:r>
      <w:r w:rsidRPr="00F1238D">
        <w:rPr>
          <w:rFonts w:ascii="Times New Roman" w:hAnsi="Times New Roman" w:cs="Times New Roman"/>
          <w:sz w:val="24"/>
          <w:szCs w:val="24"/>
        </w:rPr>
        <w:t xml:space="preserve"> teenuste analüüsiks</w:t>
      </w:r>
      <w:r w:rsidRPr="00F1238D" w:rsidR="001942A2">
        <w:rPr>
          <w:rFonts w:ascii="Times New Roman" w:hAnsi="Times New Roman" w:cs="Times New Roman"/>
          <w:sz w:val="24"/>
          <w:szCs w:val="24"/>
        </w:rPr>
        <w:t xml:space="preserve"> ning lugeja vastutuse tagamiseks.</w:t>
      </w:r>
      <w:r w:rsidRPr="00F1238D">
        <w:rPr>
          <w:rFonts w:ascii="Times New Roman" w:hAnsi="Times New Roman" w:cs="Times New Roman"/>
          <w:sz w:val="24"/>
          <w:szCs w:val="24"/>
          <w:lang w:eastAsia="et-EE"/>
        </w:rPr>
        <w:t>“;</w:t>
      </w:r>
      <w:bookmarkEnd w:id="10"/>
    </w:p>
    <w:p w:rsidRPr="00F1238D" w:rsidR="00185C69" w:rsidP="00F1238D" w:rsidRDefault="00185C69" w14:paraId="7843A508" w14:textId="77777777">
      <w:pPr>
        <w:autoSpaceDE w:val="0"/>
        <w:autoSpaceDN w:val="0"/>
        <w:adjustRightInd w:val="0"/>
        <w:spacing w:after="0" w:line="240" w:lineRule="auto"/>
        <w:contextualSpacing/>
        <w:jc w:val="both"/>
        <w:rPr>
          <w:rFonts w:ascii="Times New Roman" w:hAnsi="Times New Roman" w:cs="Times New Roman"/>
          <w:sz w:val="24"/>
          <w:szCs w:val="24"/>
          <w:lang w:eastAsia="et-EE"/>
        </w:rPr>
      </w:pPr>
    </w:p>
    <w:p w:rsidR="0053079D" w:rsidP="00F1238D" w:rsidRDefault="00185C69" w14:paraId="2AB9008D" w14:textId="49B1A4E3">
      <w:pPr>
        <w:autoSpaceDE w:val="0"/>
        <w:autoSpaceDN w:val="0"/>
        <w:adjustRightInd w:val="0"/>
        <w:spacing w:after="0" w:line="240" w:lineRule="auto"/>
        <w:contextualSpacing/>
        <w:jc w:val="both"/>
        <w:rPr>
          <w:rFonts w:ascii="Times New Roman" w:hAnsi="Times New Roman" w:cs="Times New Roman"/>
          <w:sz w:val="24"/>
          <w:szCs w:val="24"/>
          <w:lang w:eastAsia="et-EE"/>
        </w:rPr>
      </w:pPr>
      <w:r w:rsidRPr="00F1238D">
        <w:rPr>
          <w:rFonts w:ascii="Times New Roman" w:hAnsi="Times New Roman" w:cs="Times New Roman"/>
          <w:b/>
          <w:bCs/>
          <w:sz w:val="24"/>
          <w:szCs w:val="24"/>
          <w:lang w:eastAsia="et-EE"/>
        </w:rPr>
        <w:t>14)</w:t>
      </w:r>
      <w:r w:rsidRPr="00F1238D">
        <w:rPr>
          <w:rFonts w:ascii="Times New Roman" w:hAnsi="Times New Roman" w:cs="Times New Roman"/>
          <w:sz w:val="24"/>
          <w:szCs w:val="24"/>
          <w:lang w:eastAsia="et-EE"/>
        </w:rPr>
        <w:t xml:space="preserve"> </w:t>
      </w:r>
      <w:bookmarkStart w:name="_Hlk194661966" w:id="11"/>
      <w:r w:rsidRPr="00F1238D" w:rsidR="00EE00EA">
        <w:rPr>
          <w:rFonts w:ascii="Times New Roman" w:hAnsi="Times New Roman" w:cs="Times New Roman"/>
          <w:sz w:val="24"/>
          <w:szCs w:val="24"/>
          <w:lang w:eastAsia="et-EE"/>
        </w:rPr>
        <w:t>paragrahvi 7 täiendatakse lõigetega 4</w:t>
      </w:r>
      <w:r w:rsidRPr="00F1238D" w:rsidR="00EE00EA">
        <w:rPr>
          <w:rFonts w:ascii="Times New Roman" w:hAnsi="Times New Roman" w:cs="Times New Roman"/>
          <w:sz w:val="24"/>
          <w:szCs w:val="24"/>
          <w:vertAlign w:val="superscript"/>
          <w:lang w:eastAsia="et-EE"/>
        </w:rPr>
        <w:t>1</w:t>
      </w:r>
      <w:r w:rsidRPr="00F1238D" w:rsidR="00EE00EA">
        <w:rPr>
          <w:rFonts w:ascii="Times New Roman" w:hAnsi="Times New Roman" w:cs="Times New Roman"/>
          <w:sz w:val="24"/>
          <w:szCs w:val="24"/>
          <w:lang w:eastAsia="et-EE"/>
        </w:rPr>
        <w:t>–4</w:t>
      </w:r>
      <w:r w:rsidRPr="00F1238D" w:rsidR="00EE00EA">
        <w:rPr>
          <w:rFonts w:ascii="Times New Roman" w:hAnsi="Times New Roman" w:cs="Times New Roman"/>
          <w:sz w:val="24"/>
          <w:szCs w:val="24"/>
          <w:vertAlign w:val="superscript"/>
          <w:lang w:eastAsia="et-EE"/>
        </w:rPr>
        <w:t>5</w:t>
      </w:r>
      <w:r w:rsidRPr="00F1238D" w:rsidR="00EE00EA">
        <w:rPr>
          <w:rFonts w:ascii="Times New Roman" w:hAnsi="Times New Roman" w:cs="Times New Roman"/>
          <w:sz w:val="24"/>
          <w:szCs w:val="24"/>
          <w:lang w:eastAsia="et-EE"/>
        </w:rPr>
        <w:t xml:space="preserve"> </w:t>
      </w:r>
      <w:bookmarkEnd w:id="11"/>
      <w:r w:rsidRPr="00F1238D" w:rsidR="00EE00EA">
        <w:rPr>
          <w:rFonts w:ascii="Times New Roman" w:hAnsi="Times New Roman" w:cs="Times New Roman"/>
          <w:sz w:val="24"/>
          <w:szCs w:val="24"/>
          <w:lang w:eastAsia="et-EE"/>
        </w:rPr>
        <w:t>järgmises sõnastuses:</w:t>
      </w:r>
    </w:p>
    <w:p w:rsidRPr="00F1238D" w:rsidR="00EE00EA" w:rsidP="00F1238D" w:rsidRDefault="00EE00EA" w14:paraId="7A7942CF" w14:textId="77777777">
      <w:pPr>
        <w:autoSpaceDE w:val="0"/>
        <w:autoSpaceDN w:val="0"/>
        <w:adjustRightInd w:val="0"/>
        <w:spacing w:after="0" w:line="240" w:lineRule="auto"/>
        <w:contextualSpacing/>
        <w:jc w:val="both"/>
        <w:rPr>
          <w:rFonts w:ascii="Times New Roman" w:hAnsi="Times New Roman" w:cs="Times New Roman"/>
          <w:sz w:val="24"/>
          <w:szCs w:val="24"/>
          <w:lang w:eastAsia="et-EE"/>
        </w:rPr>
      </w:pPr>
    </w:p>
    <w:p w:rsidR="0053079D" w:rsidP="00F1238D" w:rsidRDefault="00EE00EA" w14:paraId="1656D826" w14:textId="4FEE5D01">
      <w:pPr>
        <w:autoSpaceDE w:val="0"/>
        <w:autoSpaceDN w:val="0"/>
        <w:adjustRightInd w:val="0"/>
        <w:spacing w:after="0" w:line="240" w:lineRule="auto"/>
        <w:contextualSpacing/>
        <w:jc w:val="both"/>
        <w:rPr>
          <w:rFonts w:ascii="Times New Roman" w:hAnsi="Times New Roman" w:cs="Times New Roman"/>
          <w:bCs/>
          <w:sz w:val="24"/>
          <w:szCs w:val="24"/>
        </w:rPr>
      </w:pPr>
      <w:r w:rsidRPr="00F1238D">
        <w:rPr>
          <w:rFonts w:ascii="Times New Roman" w:hAnsi="Times New Roman" w:cs="Times New Roman"/>
          <w:sz w:val="24"/>
          <w:szCs w:val="24"/>
          <w:lang w:eastAsia="et-EE"/>
        </w:rPr>
        <w:t>„</w:t>
      </w:r>
      <w:r w:rsidRPr="00F1238D">
        <w:rPr>
          <w:rFonts w:ascii="Times New Roman" w:hAnsi="Times New Roman" w:cs="Times New Roman"/>
          <w:bCs/>
          <w:sz w:val="24"/>
          <w:szCs w:val="24"/>
        </w:rPr>
        <w:t>(4</w:t>
      </w:r>
      <w:r w:rsidRPr="00F1238D">
        <w:rPr>
          <w:rFonts w:ascii="Times New Roman" w:hAnsi="Times New Roman" w:cs="Times New Roman"/>
          <w:bCs/>
          <w:sz w:val="24"/>
          <w:szCs w:val="24"/>
          <w:vertAlign w:val="superscript"/>
        </w:rPr>
        <w:t>1</w:t>
      </w:r>
      <w:r w:rsidRPr="00F1238D">
        <w:rPr>
          <w:rFonts w:ascii="Times New Roman" w:hAnsi="Times New Roman" w:cs="Times New Roman"/>
          <w:bCs/>
          <w:sz w:val="24"/>
          <w:szCs w:val="24"/>
        </w:rPr>
        <w:t>) Lugeja andmete õigsust kontrollitakse kord aastas Rahvusraamatukogu külastusel.</w:t>
      </w:r>
    </w:p>
    <w:p w:rsidRPr="00F1238D" w:rsidR="00EE00EA" w:rsidP="00F1238D" w:rsidRDefault="00EE00EA" w14:paraId="4EFA2157" w14:textId="77777777">
      <w:pPr>
        <w:autoSpaceDE w:val="0"/>
        <w:autoSpaceDN w:val="0"/>
        <w:adjustRightInd w:val="0"/>
        <w:spacing w:after="0" w:line="240" w:lineRule="auto"/>
        <w:contextualSpacing/>
        <w:jc w:val="both"/>
        <w:rPr>
          <w:rFonts w:ascii="Times New Roman" w:hAnsi="Times New Roman" w:cs="Times New Roman"/>
          <w:bCs/>
          <w:sz w:val="24"/>
          <w:szCs w:val="24"/>
        </w:rPr>
      </w:pPr>
    </w:p>
    <w:p w:rsidR="0053079D" w:rsidP="5FC78A55" w:rsidRDefault="00EE00EA" w14:paraId="1CAEE2C1" w14:textId="49826D82">
      <w:pPr>
        <w:autoSpaceDE w:val="0"/>
        <w:autoSpaceDN w:val="0"/>
        <w:adjustRightInd w:val="0"/>
        <w:spacing w:after="0" w:line="240" w:lineRule="auto"/>
        <w:contextualSpacing/>
        <w:jc w:val="both"/>
        <w:rPr>
          <w:rFonts w:ascii="Times New Roman" w:hAnsi="Times New Roman" w:cs="Times New Roman"/>
          <w:sz w:val="24"/>
          <w:szCs w:val="24"/>
        </w:rPr>
      </w:pPr>
      <w:r w:rsidRPr="5FC78A55">
        <w:rPr>
          <w:rStyle w:val="normaltextrun"/>
          <w:rFonts w:ascii="Times New Roman" w:hAnsi="Times New Roman" w:cs="Times New Roman"/>
          <w:color w:val="000000" w:themeColor="text1"/>
          <w:sz w:val="24"/>
          <w:szCs w:val="24"/>
        </w:rPr>
        <w:t>(4</w:t>
      </w:r>
      <w:r w:rsidRPr="5FC78A55">
        <w:rPr>
          <w:rStyle w:val="normaltextrun"/>
          <w:rFonts w:ascii="Times New Roman" w:hAnsi="Times New Roman" w:cs="Times New Roman"/>
          <w:color w:val="000000" w:themeColor="text1"/>
          <w:sz w:val="24"/>
          <w:szCs w:val="24"/>
          <w:vertAlign w:val="superscript"/>
        </w:rPr>
        <w:t>2</w:t>
      </w:r>
      <w:r w:rsidRPr="5FC78A55">
        <w:rPr>
          <w:rStyle w:val="normaltextrun"/>
          <w:rFonts w:ascii="Times New Roman" w:hAnsi="Times New Roman" w:cs="Times New Roman"/>
          <w:color w:val="000000" w:themeColor="text1"/>
          <w:sz w:val="24"/>
          <w:szCs w:val="24"/>
        </w:rPr>
        <w:t xml:space="preserve">) </w:t>
      </w:r>
      <w:r w:rsidRPr="5FC78A55">
        <w:rPr>
          <w:rFonts w:ascii="Times New Roman" w:hAnsi="Times New Roman" w:cs="Times New Roman"/>
          <w:sz w:val="24"/>
          <w:szCs w:val="24"/>
        </w:rPr>
        <w:t>Lugeja andmed, välja arvatud statistikaga seotud isikustamata andmed, kustutatakse, kui lugeja pole Rahvusraamatukogu külastanud kolm aastat või lugejaks olemist pikendanud. Isikuandmeid ei kustutata, kui lugejal on Rahvusraamatukogu ees täitmata kohustusi. Nimetatud juhul säilitatakse isikuandmeid kuni kohustuste täitmiseni.</w:t>
      </w:r>
    </w:p>
    <w:p w:rsidRPr="00F1238D" w:rsidR="00EE00EA" w:rsidP="00F1238D" w:rsidRDefault="00EE00EA" w14:paraId="62C287DF" w14:textId="77777777">
      <w:pPr>
        <w:autoSpaceDE w:val="0"/>
        <w:autoSpaceDN w:val="0"/>
        <w:adjustRightInd w:val="0"/>
        <w:spacing w:after="0" w:line="240" w:lineRule="auto"/>
        <w:contextualSpacing/>
        <w:jc w:val="both"/>
        <w:rPr>
          <w:rFonts w:ascii="Times New Roman" w:hAnsi="Times New Roman" w:cs="Times New Roman"/>
          <w:bCs/>
          <w:sz w:val="24"/>
          <w:szCs w:val="24"/>
        </w:rPr>
      </w:pPr>
    </w:p>
    <w:p w:rsidR="0053079D" w:rsidP="00F1238D" w:rsidRDefault="00EE00EA" w14:paraId="7C3DBB62" w14:textId="6BD2B268">
      <w:pPr>
        <w:autoSpaceDE w:val="0"/>
        <w:autoSpaceDN w:val="0"/>
        <w:adjustRightInd w:val="0"/>
        <w:spacing w:after="0" w:line="240" w:lineRule="auto"/>
        <w:contextualSpacing/>
        <w:jc w:val="both"/>
        <w:rPr>
          <w:rStyle w:val="normaltextrun"/>
          <w:rFonts w:ascii="Times New Roman" w:hAnsi="Times New Roman" w:cs="Times New Roman"/>
          <w:color w:val="000000"/>
          <w:sz w:val="24"/>
          <w:szCs w:val="24"/>
        </w:rPr>
      </w:pPr>
      <w:r w:rsidRPr="5FC78A55">
        <w:rPr>
          <w:rStyle w:val="normaltextrun"/>
          <w:rFonts w:ascii="Times New Roman" w:hAnsi="Times New Roman" w:cs="Times New Roman"/>
          <w:color w:val="000000" w:themeColor="text1"/>
          <w:sz w:val="24"/>
          <w:szCs w:val="24"/>
        </w:rPr>
        <w:t>(4</w:t>
      </w:r>
      <w:r w:rsidRPr="5FC78A55">
        <w:rPr>
          <w:rStyle w:val="normaltextrun"/>
          <w:rFonts w:ascii="Times New Roman" w:hAnsi="Times New Roman" w:cs="Times New Roman"/>
          <w:color w:val="000000" w:themeColor="text1"/>
          <w:sz w:val="24"/>
          <w:szCs w:val="24"/>
          <w:vertAlign w:val="superscript"/>
        </w:rPr>
        <w:t>3</w:t>
      </w:r>
      <w:r w:rsidRPr="5FC78A55">
        <w:rPr>
          <w:rStyle w:val="normaltextrun"/>
          <w:rFonts w:ascii="Times New Roman" w:hAnsi="Times New Roman" w:cs="Times New Roman"/>
          <w:color w:val="000000" w:themeColor="text1"/>
          <w:sz w:val="24"/>
          <w:szCs w:val="24"/>
        </w:rPr>
        <w:t>) Seadusliku esindaja andmed kustutatakse lugeja isikuandmete kustutamisel või esindusõiguse lõppemisel.</w:t>
      </w:r>
    </w:p>
    <w:p w:rsidRPr="00F1238D" w:rsidR="00EE00EA" w:rsidP="00F1238D" w:rsidRDefault="00EE00EA" w14:paraId="20047462" w14:textId="77777777">
      <w:pPr>
        <w:autoSpaceDE w:val="0"/>
        <w:autoSpaceDN w:val="0"/>
        <w:adjustRightInd w:val="0"/>
        <w:spacing w:after="0" w:line="240" w:lineRule="auto"/>
        <w:contextualSpacing/>
        <w:jc w:val="both"/>
        <w:rPr>
          <w:rStyle w:val="normaltextrun"/>
          <w:rFonts w:ascii="Times New Roman" w:hAnsi="Times New Roman" w:cs="Times New Roman"/>
          <w:color w:val="000000"/>
          <w:sz w:val="24"/>
          <w:szCs w:val="24"/>
        </w:rPr>
      </w:pPr>
    </w:p>
    <w:p w:rsidR="0053079D" w:rsidP="00F1238D" w:rsidRDefault="00EE00EA" w14:paraId="674AA46C" w14:textId="5624422F">
      <w:pPr>
        <w:autoSpaceDE w:val="0"/>
        <w:autoSpaceDN w:val="0"/>
        <w:adjustRightInd w:val="0"/>
        <w:spacing w:after="0" w:line="240" w:lineRule="auto"/>
        <w:contextualSpacing/>
        <w:jc w:val="both"/>
        <w:rPr>
          <w:rStyle w:val="normaltextrun"/>
          <w:rFonts w:ascii="Times New Roman" w:hAnsi="Times New Roman" w:cs="Times New Roman"/>
          <w:color w:val="000000"/>
          <w:sz w:val="24"/>
          <w:szCs w:val="24"/>
        </w:rPr>
      </w:pPr>
      <w:r w:rsidRPr="5FC78A55">
        <w:rPr>
          <w:rStyle w:val="normaltextrun"/>
          <w:rFonts w:ascii="Times New Roman" w:hAnsi="Times New Roman" w:cs="Times New Roman"/>
          <w:color w:val="000000" w:themeColor="text1"/>
          <w:sz w:val="24"/>
          <w:szCs w:val="24"/>
        </w:rPr>
        <w:t>(4</w:t>
      </w:r>
      <w:r w:rsidRPr="5FC78A55">
        <w:rPr>
          <w:rStyle w:val="normaltextrun"/>
          <w:rFonts w:ascii="Times New Roman" w:hAnsi="Times New Roman" w:cs="Times New Roman"/>
          <w:color w:val="000000" w:themeColor="text1"/>
          <w:sz w:val="24"/>
          <w:szCs w:val="24"/>
          <w:vertAlign w:val="superscript"/>
        </w:rPr>
        <w:t>4</w:t>
      </w:r>
      <w:r w:rsidRPr="5FC78A55">
        <w:rPr>
          <w:rStyle w:val="normaltextrun"/>
          <w:rFonts w:ascii="Times New Roman" w:hAnsi="Times New Roman" w:cs="Times New Roman"/>
          <w:color w:val="000000" w:themeColor="text1"/>
          <w:sz w:val="24"/>
          <w:szCs w:val="24"/>
        </w:rPr>
        <w:t xml:space="preserve">) Käesoleva paragrahvi lõikes 4 nimetatud andmed kustutatakse lugeja </w:t>
      </w:r>
      <w:r w:rsidRPr="5FC78A55" w:rsidR="00325D7F">
        <w:rPr>
          <w:rStyle w:val="normaltextrun"/>
          <w:rFonts w:ascii="Times New Roman" w:hAnsi="Times New Roman" w:cs="Times New Roman"/>
          <w:color w:val="000000" w:themeColor="text1"/>
          <w:sz w:val="24"/>
          <w:szCs w:val="24"/>
        </w:rPr>
        <w:t xml:space="preserve">muude </w:t>
      </w:r>
      <w:r w:rsidRPr="5FC78A55">
        <w:rPr>
          <w:rStyle w:val="normaltextrun"/>
          <w:rFonts w:ascii="Times New Roman" w:hAnsi="Times New Roman" w:cs="Times New Roman"/>
          <w:color w:val="000000" w:themeColor="text1"/>
          <w:sz w:val="24"/>
          <w:szCs w:val="24"/>
        </w:rPr>
        <w:t>isikuandmete kustutamisel või puude kestuse lõppemisel.</w:t>
      </w:r>
    </w:p>
    <w:p w:rsidRPr="00F1238D" w:rsidR="00EE00EA" w:rsidP="00F1238D" w:rsidRDefault="00EE00EA" w14:paraId="17E9E748" w14:textId="77777777">
      <w:pPr>
        <w:autoSpaceDE w:val="0"/>
        <w:autoSpaceDN w:val="0"/>
        <w:adjustRightInd w:val="0"/>
        <w:spacing w:after="0" w:line="240" w:lineRule="auto"/>
        <w:contextualSpacing/>
        <w:jc w:val="both"/>
        <w:rPr>
          <w:rStyle w:val="normaltextrun"/>
          <w:rFonts w:ascii="Times New Roman" w:hAnsi="Times New Roman" w:cs="Times New Roman"/>
          <w:color w:val="000000"/>
          <w:sz w:val="24"/>
          <w:szCs w:val="24"/>
        </w:rPr>
      </w:pPr>
    </w:p>
    <w:p w:rsidRPr="00F1238D" w:rsidR="00EE00EA" w:rsidDel="0053079D" w:rsidP="00F1238D" w:rsidRDefault="00EE00EA" w14:paraId="3592ACF6" w14:textId="77777777">
      <w:pPr>
        <w:autoSpaceDE w:val="0"/>
        <w:autoSpaceDN w:val="0"/>
        <w:adjustRightInd w:val="0"/>
        <w:spacing w:after="0" w:line="240" w:lineRule="auto"/>
        <w:contextualSpacing/>
        <w:jc w:val="both"/>
        <w:rPr>
          <w:rFonts w:ascii="Times New Roman" w:hAnsi="Times New Roman" w:cs="Times New Roman"/>
          <w:sz w:val="24"/>
          <w:szCs w:val="24"/>
          <w:lang w:eastAsia="et-EE"/>
        </w:rPr>
      </w:pPr>
      <w:bookmarkStart w:name="_Hlk194667881" w:id="12"/>
      <w:r w:rsidRPr="00F1238D">
        <w:rPr>
          <w:rStyle w:val="normaltextrun"/>
          <w:rFonts w:ascii="Times New Roman" w:hAnsi="Times New Roman" w:cs="Times New Roman"/>
          <w:color w:val="000000"/>
          <w:sz w:val="24"/>
          <w:szCs w:val="24"/>
          <w:shd w:val="clear" w:color="auto" w:fill="FFFFFF"/>
        </w:rPr>
        <w:t>(4</w:t>
      </w:r>
      <w:r w:rsidRPr="00F1238D">
        <w:rPr>
          <w:rStyle w:val="normaltextrun"/>
          <w:rFonts w:ascii="Times New Roman" w:hAnsi="Times New Roman" w:cs="Times New Roman"/>
          <w:color w:val="000000"/>
          <w:sz w:val="24"/>
          <w:szCs w:val="24"/>
          <w:shd w:val="clear" w:color="auto" w:fill="FFFFFF"/>
          <w:vertAlign w:val="superscript"/>
        </w:rPr>
        <w:t>5</w:t>
      </w:r>
      <w:r w:rsidRPr="00F1238D">
        <w:rPr>
          <w:rStyle w:val="normaltextrun"/>
          <w:rFonts w:ascii="Times New Roman" w:hAnsi="Times New Roman" w:cs="Times New Roman"/>
          <w:color w:val="000000"/>
          <w:sz w:val="24"/>
          <w:szCs w:val="24"/>
          <w:shd w:val="clear" w:color="auto" w:fill="FFFFFF"/>
        </w:rPr>
        <w:t>) Rahvusraamatukogu võib üleriigilise raamatukoguteenuse osutamiseks edastada käesoleva paragrahvi lõikes 2 nimetatud isikuandmed teisele kõnealuse teenuse osutamisega seotud raamatukogule. Laenutatud väljaande tagastamisel ja lugeja muude kohustuste täitmisel kustutab nimetatud raamatukogu talle edastatud isikuandmed.</w:t>
      </w:r>
      <w:r w:rsidRPr="00F1238D">
        <w:rPr>
          <w:rFonts w:ascii="Times New Roman" w:hAnsi="Times New Roman" w:cs="Times New Roman"/>
          <w:sz w:val="24"/>
          <w:szCs w:val="24"/>
          <w:lang w:eastAsia="et-EE"/>
        </w:rPr>
        <w:t>“;</w:t>
      </w:r>
      <w:bookmarkEnd w:id="12"/>
    </w:p>
    <w:p w:rsidRPr="00F1238D" w:rsidR="00EE00EA" w:rsidP="00F1238D" w:rsidRDefault="00EE00EA" w14:paraId="3E1094CA" w14:textId="77777777">
      <w:pPr>
        <w:autoSpaceDE w:val="0"/>
        <w:autoSpaceDN w:val="0"/>
        <w:adjustRightInd w:val="0"/>
        <w:spacing w:after="0" w:line="240" w:lineRule="auto"/>
        <w:contextualSpacing/>
        <w:jc w:val="both"/>
        <w:rPr>
          <w:rFonts w:ascii="Times New Roman" w:hAnsi="Times New Roman" w:cs="Times New Roman"/>
          <w:sz w:val="24"/>
          <w:szCs w:val="24"/>
          <w:lang w:eastAsia="et-EE"/>
        </w:rPr>
      </w:pPr>
    </w:p>
    <w:p w:rsidR="0053079D" w:rsidP="00F1238D" w:rsidRDefault="00EE00EA" w14:paraId="57021828" w14:textId="36C67F88">
      <w:pPr>
        <w:autoSpaceDE w:val="0"/>
        <w:autoSpaceDN w:val="0"/>
        <w:adjustRightInd w:val="0"/>
        <w:spacing w:after="0" w:line="240" w:lineRule="auto"/>
        <w:contextualSpacing/>
        <w:jc w:val="both"/>
        <w:rPr>
          <w:rFonts w:ascii="Times New Roman" w:hAnsi="Times New Roman" w:cs="Times New Roman"/>
          <w:sz w:val="24"/>
          <w:szCs w:val="24"/>
          <w:lang w:eastAsia="et-EE"/>
        </w:rPr>
      </w:pPr>
      <w:r w:rsidRPr="5FC78A55">
        <w:rPr>
          <w:rFonts w:ascii="Times New Roman" w:hAnsi="Times New Roman" w:cs="Times New Roman"/>
          <w:b/>
          <w:bCs/>
          <w:sz w:val="24"/>
          <w:szCs w:val="24"/>
          <w:lang w:eastAsia="et-EE"/>
        </w:rPr>
        <w:t>1</w:t>
      </w:r>
      <w:r w:rsidRPr="5FC78A55" w:rsidR="00AB2CBC">
        <w:rPr>
          <w:rFonts w:ascii="Times New Roman" w:hAnsi="Times New Roman" w:cs="Times New Roman"/>
          <w:b/>
          <w:bCs/>
          <w:sz w:val="24"/>
          <w:szCs w:val="24"/>
          <w:lang w:eastAsia="et-EE"/>
        </w:rPr>
        <w:t>5</w:t>
      </w:r>
      <w:r w:rsidRPr="5FC78A55">
        <w:rPr>
          <w:rFonts w:ascii="Times New Roman" w:hAnsi="Times New Roman" w:cs="Times New Roman"/>
          <w:b/>
          <w:bCs/>
          <w:sz w:val="24"/>
          <w:szCs w:val="24"/>
          <w:lang w:eastAsia="et-EE"/>
        </w:rPr>
        <w:t>)</w:t>
      </w:r>
      <w:r w:rsidRPr="5FC78A55">
        <w:rPr>
          <w:rFonts w:ascii="Times New Roman" w:hAnsi="Times New Roman" w:cs="Times New Roman"/>
          <w:sz w:val="24"/>
          <w:szCs w:val="24"/>
          <w:lang w:eastAsia="et-EE"/>
        </w:rPr>
        <w:t xml:space="preserve"> </w:t>
      </w:r>
      <w:bookmarkStart w:name="_Hlk194668649" w:id="13"/>
      <w:r w:rsidRPr="5FC78A55">
        <w:rPr>
          <w:rFonts w:ascii="Times New Roman" w:hAnsi="Times New Roman" w:cs="Times New Roman"/>
          <w:sz w:val="24"/>
          <w:szCs w:val="24"/>
          <w:lang w:eastAsia="et-EE"/>
        </w:rPr>
        <w:t xml:space="preserve">seaduse 1. peatükki täiendatakse </w:t>
      </w:r>
      <w:r w:rsidRPr="5FC78A55" w:rsidR="00AB2CBC">
        <w:rPr>
          <w:rFonts w:ascii="Times New Roman" w:hAnsi="Times New Roman" w:cs="Times New Roman"/>
          <w:sz w:val="24"/>
          <w:szCs w:val="24"/>
          <w:lang w:eastAsia="et-EE"/>
        </w:rPr>
        <w:t>§-dega</w:t>
      </w:r>
      <w:r w:rsidRPr="5FC78A55">
        <w:rPr>
          <w:rFonts w:ascii="Times New Roman" w:hAnsi="Times New Roman" w:cs="Times New Roman"/>
          <w:sz w:val="24"/>
          <w:szCs w:val="24"/>
          <w:lang w:eastAsia="et-EE"/>
        </w:rPr>
        <w:t xml:space="preserve"> 7</w:t>
      </w:r>
      <w:r w:rsidRPr="5FC78A55">
        <w:rPr>
          <w:rFonts w:ascii="Times New Roman" w:hAnsi="Times New Roman" w:cs="Times New Roman"/>
          <w:sz w:val="24"/>
          <w:szCs w:val="24"/>
          <w:vertAlign w:val="superscript"/>
          <w:lang w:eastAsia="et-EE"/>
        </w:rPr>
        <w:t>1</w:t>
      </w:r>
      <w:r w:rsidRPr="5FC78A55">
        <w:rPr>
          <w:rFonts w:ascii="Times New Roman" w:hAnsi="Times New Roman" w:cs="Times New Roman"/>
          <w:sz w:val="24"/>
          <w:szCs w:val="24"/>
          <w:lang w:eastAsia="et-EE"/>
        </w:rPr>
        <w:t xml:space="preserve"> </w:t>
      </w:r>
      <w:r w:rsidRPr="5FC78A55" w:rsidR="00AB2CBC">
        <w:rPr>
          <w:rFonts w:ascii="Times New Roman" w:hAnsi="Times New Roman" w:cs="Times New Roman"/>
          <w:sz w:val="24"/>
          <w:szCs w:val="24"/>
          <w:lang w:eastAsia="et-EE"/>
        </w:rPr>
        <w:t>ja 7</w:t>
      </w:r>
      <w:r w:rsidRPr="5FC78A55" w:rsidR="00AB2CBC">
        <w:rPr>
          <w:rFonts w:ascii="Times New Roman" w:hAnsi="Times New Roman" w:cs="Times New Roman"/>
          <w:sz w:val="24"/>
          <w:szCs w:val="24"/>
          <w:vertAlign w:val="superscript"/>
          <w:lang w:eastAsia="et-EE"/>
        </w:rPr>
        <w:t>2</w:t>
      </w:r>
      <w:bookmarkEnd w:id="13"/>
      <w:r w:rsidRPr="5FC78A55" w:rsidR="00AB2CBC">
        <w:rPr>
          <w:rFonts w:ascii="Times New Roman" w:hAnsi="Times New Roman" w:cs="Times New Roman"/>
          <w:sz w:val="24"/>
          <w:szCs w:val="24"/>
          <w:lang w:eastAsia="et-EE"/>
        </w:rPr>
        <w:t xml:space="preserve"> </w:t>
      </w:r>
      <w:r w:rsidRPr="5FC78A55">
        <w:rPr>
          <w:rFonts w:ascii="Times New Roman" w:hAnsi="Times New Roman" w:cs="Times New Roman"/>
          <w:sz w:val="24"/>
          <w:szCs w:val="24"/>
          <w:lang w:eastAsia="et-EE"/>
        </w:rPr>
        <w:t>järgmises sõnastuses:</w:t>
      </w:r>
    </w:p>
    <w:p w:rsidRPr="00F1238D" w:rsidR="00EE00EA" w:rsidP="00F1238D" w:rsidRDefault="00EE00EA" w14:paraId="7C55DE52" w14:textId="77777777">
      <w:pPr>
        <w:autoSpaceDE w:val="0"/>
        <w:autoSpaceDN w:val="0"/>
        <w:adjustRightInd w:val="0"/>
        <w:spacing w:after="0" w:line="240" w:lineRule="auto"/>
        <w:contextualSpacing/>
        <w:jc w:val="both"/>
        <w:rPr>
          <w:rFonts w:ascii="Times New Roman" w:hAnsi="Times New Roman" w:cs="Times New Roman"/>
          <w:sz w:val="24"/>
          <w:szCs w:val="24"/>
          <w:lang w:eastAsia="et-EE"/>
        </w:rPr>
      </w:pPr>
    </w:p>
    <w:p w:rsidR="0053079D" w:rsidP="00F1238D" w:rsidRDefault="00EE00EA" w14:paraId="0665989E" w14:textId="4948446B">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lang w:eastAsia="et-EE"/>
        </w:rPr>
        <w:t>„</w:t>
      </w:r>
      <w:r w:rsidRPr="5FC78A55" w:rsidR="00AB2CBC">
        <w:rPr>
          <w:rFonts w:ascii="Times New Roman" w:hAnsi="Times New Roman" w:cs="Times New Roman"/>
          <w:b/>
          <w:bCs/>
          <w:sz w:val="24"/>
          <w:szCs w:val="24"/>
        </w:rPr>
        <w:t>§ 7</w:t>
      </w:r>
      <w:r w:rsidRPr="5FC78A55" w:rsidR="00AB2CBC">
        <w:rPr>
          <w:rFonts w:ascii="Times New Roman" w:hAnsi="Times New Roman" w:cs="Times New Roman"/>
          <w:b/>
          <w:bCs/>
          <w:sz w:val="24"/>
          <w:szCs w:val="24"/>
          <w:vertAlign w:val="superscript"/>
        </w:rPr>
        <w:t>1</w:t>
      </w:r>
      <w:r w:rsidRPr="5FC78A55" w:rsidR="00AB2CBC">
        <w:rPr>
          <w:rFonts w:ascii="Times New Roman" w:hAnsi="Times New Roman" w:cs="Times New Roman"/>
          <w:b/>
          <w:bCs/>
          <w:sz w:val="24"/>
          <w:szCs w:val="24"/>
        </w:rPr>
        <w:t>. Lugeja teavitamine</w:t>
      </w:r>
    </w:p>
    <w:p w:rsidRPr="00F1238D" w:rsidR="00AB2CBC" w:rsidP="00F1238D" w:rsidRDefault="00AB2CBC" w14:paraId="370B66DB" w14:textId="77777777">
      <w:pPr>
        <w:autoSpaceDE w:val="0"/>
        <w:autoSpaceDN w:val="0"/>
        <w:adjustRightInd w:val="0"/>
        <w:spacing w:after="0" w:line="240" w:lineRule="auto"/>
        <w:contextualSpacing/>
        <w:jc w:val="both"/>
        <w:rPr>
          <w:rFonts w:ascii="Times New Roman" w:hAnsi="Times New Roman" w:cs="Times New Roman"/>
          <w:sz w:val="24"/>
          <w:szCs w:val="24"/>
        </w:rPr>
      </w:pPr>
    </w:p>
    <w:p w:rsidR="0053079D" w:rsidP="00F1238D" w:rsidRDefault="00AB2CBC" w14:paraId="029C8FF6" w14:textId="4993BBAC">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(1) Rahvusraamatukogul on õigus edastada lugejale tema esitatud postiaadressile, telefoninumbrile või elektronposti</w:t>
      </w:r>
      <w:r w:rsidRPr="5FC78A55" w:rsidR="00FE2988">
        <w:rPr>
          <w:rFonts w:ascii="Times New Roman" w:hAnsi="Times New Roman" w:cs="Times New Roman"/>
          <w:sz w:val="24"/>
          <w:szCs w:val="24"/>
        </w:rPr>
        <w:t xml:space="preserve"> </w:t>
      </w:r>
      <w:r w:rsidRPr="5FC78A55">
        <w:rPr>
          <w:rFonts w:ascii="Times New Roman" w:hAnsi="Times New Roman" w:cs="Times New Roman"/>
          <w:sz w:val="24"/>
          <w:szCs w:val="24"/>
        </w:rPr>
        <w:t xml:space="preserve">aadressile meeldetuletusi </w:t>
      </w:r>
      <w:r w:rsidRPr="5FC78A55" w:rsidR="00FE2988">
        <w:rPr>
          <w:rFonts w:ascii="Times New Roman" w:hAnsi="Times New Roman" w:cs="Times New Roman"/>
          <w:sz w:val="24"/>
          <w:szCs w:val="24"/>
        </w:rPr>
        <w:t>ning</w:t>
      </w:r>
      <w:r w:rsidRPr="5FC78A55">
        <w:rPr>
          <w:rFonts w:ascii="Times New Roman" w:hAnsi="Times New Roman" w:cs="Times New Roman"/>
          <w:sz w:val="24"/>
          <w:szCs w:val="24"/>
        </w:rPr>
        <w:t xml:space="preserve"> muud lugejat puudutavat teavet, sealhulgas rahulolu- ja tagasisideküsitlusi.</w:t>
      </w:r>
    </w:p>
    <w:p w:rsidRPr="00F1238D" w:rsidR="00AB2CBC" w:rsidP="00F1238D" w:rsidRDefault="00AB2CBC" w14:paraId="380619C1" w14:textId="77777777">
      <w:pPr>
        <w:autoSpaceDE w:val="0"/>
        <w:autoSpaceDN w:val="0"/>
        <w:adjustRightInd w:val="0"/>
        <w:spacing w:after="0" w:line="240" w:lineRule="auto"/>
        <w:contextualSpacing/>
        <w:jc w:val="both"/>
        <w:rPr>
          <w:rFonts w:ascii="Times New Roman" w:hAnsi="Times New Roman" w:cs="Times New Roman"/>
          <w:sz w:val="24"/>
          <w:szCs w:val="24"/>
          <w:lang w:eastAsia="et-EE"/>
        </w:rPr>
      </w:pPr>
    </w:p>
    <w:p w:rsidRPr="00F1238D" w:rsidR="00AB2CBC" w:rsidP="00F1238D" w:rsidRDefault="00AB2CBC" w14:paraId="5A481BB9" w14:textId="255D99C6">
      <w:pPr>
        <w:autoSpaceDE w:val="0"/>
        <w:autoSpaceDN w:val="0"/>
        <w:adjustRightInd w:val="0"/>
        <w:spacing w:after="0" w:line="240" w:lineRule="auto"/>
        <w:contextualSpacing/>
        <w:jc w:val="both"/>
        <w:rPr>
          <w:rFonts w:ascii="Times New Roman" w:hAnsi="Times New Roman" w:cs="Times New Roman"/>
          <w:sz w:val="24"/>
          <w:szCs w:val="24"/>
          <w:lang w:eastAsia="et-EE"/>
        </w:rPr>
      </w:pPr>
      <w:r w:rsidRPr="00F1238D">
        <w:rPr>
          <w:rFonts w:ascii="Times New Roman" w:hAnsi="Times New Roman" w:cs="Times New Roman"/>
          <w:sz w:val="24"/>
          <w:szCs w:val="24"/>
        </w:rPr>
        <w:t>(2) Käesoleva paragrahvi lõikes 1 nimetatud õigus ei hõlma teavitusi, mis ei ole Rahvusraamatukogu teenuste osutamiseks vältimatult vajalikud. Sellisteks teavitusteks on vajalik lugeja nõusolek.</w:t>
      </w:r>
    </w:p>
    <w:p w:rsidRPr="00F1238D" w:rsidR="00AB2CBC" w:rsidP="00F1238D" w:rsidRDefault="00AB2CBC" w14:paraId="47902B7B" w14:textId="77777777">
      <w:pPr>
        <w:autoSpaceDE w:val="0"/>
        <w:autoSpaceDN w:val="0"/>
        <w:adjustRightInd w:val="0"/>
        <w:spacing w:after="0" w:line="240" w:lineRule="auto"/>
        <w:contextualSpacing/>
        <w:jc w:val="both"/>
        <w:rPr>
          <w:rFonts w:ascii="Times New Roman" w:hAnsi="Times New Roman" w:cs="Times New Roman"/>
          <w:sz w:val="24"/>
          <w:szCs w:val="24"/>
          <w:lang w:eastAsia="et-EE"/>
        </w:rPr>
      </w:pPr>
    </w:p>
    <w:p w:rsidR="0053079D" w:rsidP="00F1238D" w:rsidRDefault="00EE00EA" w14:paraId="4B4B8A70" w14:textId="7AA7EFD8">
      <w:pPr>
        <w:autoSpaceDE w:val="0"/>
        <w:autoSpaceDN w:val="0"/>
        <w:adjustRightInd w:val="0"/>
        <w:spacing w:after="0" w:line="240" w:lineRule="auto"/>
        <w:contextualSpacing/>
        <w:jc w:val="both"/>
        <w:rPr>
          <w:rFonts w:ascii="Times New Roman" w:hAnsi="Times New Roman" w:eastAsia="Times New Roman" w:cs="Times New Roman"/>
          <w:b/>
          <w:bCs/>
          <w:sz w:val="24"/>
          <w:szCs w:val="24"/>
          <w:lang w:eastAsia="et-EE"/>
        </w:rPr>
      </w:pPr>
      <w:r w:rsidRPr="5FC78A55">
        <w:rPr>
          <w:rFonts w:ascii="Times New Roman" w:hAnsi="Times New Roman" w:eastAsia="Times New Roman" w:cs="Times New Roman"/>
          <w:b/>
          <w:bCs/>
          <w:sz w:val="24"/>
          <w:szCs w:val="24"/>
          <w:lang w:eastAsia="et-EE"/>
        </w:rPr>
        <w:t>§ 7</w:t>
      </w:r>
      <w:r w:rsidRPr="5FC78A55" w:rsidR="00AB2CBC">
        <w:rPr>
          <w:rFonts w:ascii="Times New Roman" w:hAnsi="Times New Roman" w:eastAsia="Times New Roman" w:cs="Times New Roman"/>
          <w:b/>
          <w:bCs/>
          <w:sz w:val="24"/>
          <w:szCs w:val="24"/>
          <w:vertAlign w:val="superscript"/>
          <w:lang w:eastAsia="et-EE"/>
        </w:rPr>
        <w:t>2</w:t>
      </w:r>
      <w:r w:rsidRPr="5FC78A55">
        <w:rPr>
          <w:rFonts w:ascii="Times New Roman" w:hAnsi="Times New Roman" w:eastAsia="Times New Roman" w:cs="Times New Roman"/>
          <w:b/>
          <w:bCs/>
          <w:sz w:val="24"/>
          <w:szCs w:val="24"/>
          <w:lang w:eastAsia="et-EE"/>
        </w:rPr>
        <w:t>. Automaatne haldusmenetlus</w:t>
      </w:r>
    </w:p>
    <w:p w:rsidRPr="00F1238D" w:rsidR="00EE00EA" w:rsidP="00F1238D" w:rsidRDefault="00EE00EA" w14:paraId="593B050C" w14:textId="77777777">
      <w:pPr>
        <w:autoSpaceDE w:val="0"/>
        <w:autoSpaceDN w:val="0"/>
        <w:adjustRightInd w:val="0"/>
        <w:spacing w:after="0" w:line="240" w:lineRule="auto"/>
        <w:contextualSpacing/>
        <w:jc w:val="both"/>
        <w:rPr>
          <w:rFonts w:ascii="Times New Roman" w:hAnsi="Times New Roman" w:eastAsia="Times New Roman" w:cs="Times New Roman"/>
          <w:sz w:val="24"/>
          <w:szCs w:val="24"/>
          <w:lang w:eastAsia="et-EE"/>
        </w:rPr>
      </w:pPr>
    </w:p>
    <w:p w:rsidR="0053079D" w:rsidP="00F1238D" w:rsidRDefault="00EE00EA" w14:paraId="2C0ABBC4" w14:textId="072E6928">
      <w:pPr>
        <w:autoSpaceDE w:val="0"/>
        <w:autoSpaceDN w:val="0"/>
        <w:adjustRightInd w:val="0"/>
        <w:spacing w:after="0" w:line="240" w:lineRule="auto"/>
        <w:contextualSpacing/>
        <w:jc w:val="both"/>
        <w:rPr>
          <w:rFonts w:ascii="Times New Roman" w:hAnsi="Times New Roman" w:cs="Times New Roman"/>
          <w:sz w:val="24"/>
          <w:szCs w:val="24"/>
          <w:lang w:eastAsia="et-EE"/>
        </w:rPr>
      </w:pPr>
      <w:r w:rsidRPr="5FC78A55">
        <w:rPr>
          <w:rFonts w:ascii="Times New Roman" w:hAnsi="Times New Roman" w:eastAsia="Times New Roman" w:cs="Times New Roman"/>
          <w:sz w:val="24"/>
          <w:szCs w:val="24"/>
          <w:lang w:eastAsia="et-EE"/>
        </w:rPr>
        <w:t xml:space="preserve">(1) Rahvusraamatukogu võib käesolevas seaduses ettenähtud haldusmenetluse </w:t>
      </w:r>
      <w:r w:rsidRPr="5FC78A55">
        <w:rPr>
          <w:rFonts w:ascii="Times New Roman" w:hAnsi="Times New Roman" w:cs="Times New Roman"/>
          <w:sz w:val="24"/>
          <w:szCs w:val="24"/>
          <w:lang w:eastAsia="et-EE"/>
        </w:rPr>
        <w:t xml:space="preserve">läbi viia infosüsteemi vahendusel elektrooniliselt, ilma töötaja vahetu sekkumiseta (edaspidi </w:t>
      </w:r>
      <w:r w:rsidRPr="5FC78A55">
        <w:rPr>
          <w:rFonts w:ascii="Times New Roman" w:hAnsi="Times New Roman" w:cs="Times New Roman"/>
          <w:i/>
          <w:iCs/>
          <w:sz w:val="24"/>
          <w:szCs w:val="24"/>
          <w:lang w:eastAsia="et-EE"/>
        </w:rPr>
        <w:t>automaatne haldusmenetlus</w:t>
      </w:r>
      <w:r w:rsidRPr="5FC78A55">
        <w:rPr>
          <w:rFonts w:ascii="Times New Roman" w:hAnsi="Times New Roman" w:cs="Times New Roman"/>
          <w:sz w:val="24"/>
          <w:szCs w:val="24"/>
          <w:lang w:eastAsia="et-EE"/>
        </w:rPr>
        <w:t>).</w:t>
      </w:r>
    </w:p>
    <w:p w:rsidRPr="00F1238D" w:rsidR="00EE00EA" w:rsidP="00F1238D" w:rsidRDefault="00EE00EA" w14:paraId="38DC2699" w14:textId="77777777">
      <w:pPr>
        <w:autoSpaceDE w:val="0"/>
        <w:autoSpaceDN w:val="0"/>
        <w:adjustRightInd w:val="0"/>
        <w:spacing w:after="0" w:line="240" w:lineRule="auto"/>
        <w:contextualSpacing/>
        <w:jc w:val="both"/>
        <w:rPr>
          <w:rFonts w:ascii="Times New Roman" w:hAnsi="Times New Roman" w:cs="Times New Roman"/>
          <w:sz w:val="24"/>
          <w:szCs w:val="24"/>
          <w:lang w:eastAsia="et-EE"/>
        </w:rPr>
      </w:pPr>
    </w:p>
    <w:p w:rsidRPr="00F1238D" w:rsidR="00EE00EA" w:rsidDel="0053079D" w:rsidP="00F1238D" w:rsidRDefault="00EE00EA" w14:paraId="32D206DA" w14:textId="6D6D9CD8">
      <w:pPr>
        <w:autoSpaceDE w:val="0"/>
        <w:autoSpaceDN w:val="0"/>
        <w:adjustRightInd w:val="0"/>
        <w:spacing w:after="0" w:line="240" w:lineRule="auto"/>
        <w:contextualSpacing/>
        <w:jc w:val="both"/>
        <w:rPr>
          <w:rStyle w:val="normaltextrun"/>
          <w:rFonts w:ascii="Times New Roman" w:hAnsi="Times New Roman" w:cs="Times New Roman"/>
          <w:color w:val="000000"/>
          <w:sz w:val="24"/>
          <w:szCs w:val="24"/>
          <w:shd w:val="clear" w:color="auto" w:fill="FFFFFF"/>
        </w:rPr>
      </w:pPr>
      <w:r w:rsidRPr="00F1238D">
        <w:rPr>
          <w:rFonts w:ascii="Times New Roman" w:hAnsi="Times New Roman" w:eastAsia="Times New Roman" w:cs="Times New Roman"/>
          <w:sz w:val="24"/>
          <w:szCs w:val="24"/>
          <w:lang w:eastAsia="et-EE"/>
        </w:rPr>
        <w:t xml:space="preserve">(2) Automaatses haldusmenetluses antud haldusaktis ei märgita </w:t>
      </w:r>
      <w:r w:rsidRPr="00F1238D">
        <w:rPr>
          <w:rFonts w:ascii="Times New Roman" w:hAnsi="Times New Roman" w:cs="Times New Roman"/>
          <w:color w:val="202020"/>
          <w:sz w:val="24"/>
          <w:szCs w:val="24"/>
          <w:shd w:val="clear" w:color="auto" w:fill="FFFFFF"/>
        </w:rPr>
        <w:t xml:space="preserve">haldusorgani juhi või tema volitatud isiku nime ja allkirja, kuid </w:t>
      </w:r>
      <w:r w:rsidRPr="00F1238D">
        <w:rPr>
          <w:rStyle w:val="normaltextrun"/>
          <w:rFonts w:ascii="Times New Roman" w:hAnsi="Times New Roman" w:cs="Times New Roman"/>
          <w:color w:val="000000"/>
          <w:sz w:val="24"/>
          <w:szCs w:val="24"/>
          <w:shd w:val="clear" w:color="auto" w:fill="FFFFFF"/>
        </w:rPr>
        <w:t>selles märgitakse, et tegemist on automaatse haldusaktiga</w:t>
      </w:r>
      <w:r w:rsidRPr="08DD8AFA" w:rsidR="005D37E7">
        <w:rPr>
          <w:rStyle w:val="normaltextrun"/>
          <w:rFonts w:ascii="Times New Roman" w:hAnsi="Times New Roman" w:cs="Times New Roman"/>
          <w:color w:val="000000" w:themeColor="text1"/>
          <w:sz w:val="24"/>
          <w:szCs w:val="24"/>
        </w:rPr>
        <w:t>,</w:t>
      </w:r>
      <w:r w:rsidRPr="00F1238D">
        <w:rPr>
          <w:rStyle w:val="normaltextrun"/>
          <w:rFonts w:ascii="Times New Roman" w:hAnsi="Times New Roman" w:cs="Times New Roman"/>
          <w:color w:val="000000"/>
          <w:sz w:val="24"/>
          <w:szCs w:val="24"/>
          <w:shd w:val="clear" w:color="auto" w:fill="FFFFFF"/>
        </w:rPr>
        <w:t xml:space="preserve"> </w:t>
      </w:r>
      <w:r w:rsidRPr="08DD8AFA" w:rsidR="005D37E7">
        <w:rPr>
          <w:rStyle w:val="normaltextrun"/>
          <w:rFonts w:ascii="Times New Roman" w:hAnsi="Times New Roman" w:cs="Times New Roman"/>
          <w:color w:val="000000" w:themeColor="text1"/>
          <w:sz w:val="24"/>
          <w:szCs w:val="24"/>
        </w:rPr>
        <w:t>ning</w:t>
      </w:r>
      <w:r w:rsidRPr="00F1238D">
        <w:rPr>
          <w:rStyle w:val="normaltextrun"/>
          <w:rFonts w:ascii="Times New Roman" w:hAnsi="Times New Roman" w:cs="Times New Roman"/>
          <w:color w:val="000000"/>
          <w:sz w:val="24"/>
          <w:szCs w:val="24"/>
          <w:shd w:val="clear" w:color="auto" w:fill="FFFFFF"/>
        </w:rPr>
        <w:t xml:space="preserve"> haldusorgani kontaktandmed. Automaatsele haldusaktile lisatakse e-tempel.</w:t>
      </w:r>
    </w:p>
    <w:p w:rsidRPr="00F1238D" w:rsidR="00EE00EA" w:rsidP="00F1238D" w:rsidRDefault="00EE00EA" w14:paraId="46326957" w14:textId="77777777">
      <w:pPr>
        <w:autoSpaceDE w:val="0"/>
        <w:autoSpaceDN w:val="0"/>
        <w:adjustRightInd w:val="0"/>
        <w:spacing w:after="0" w:line="240" w:lineRule="auto"/>
        <w:contextualSpacing/>
        <w:jc w:val="both"/>
        <w:rPr>
          <w:rStyle w:val="normaltextrun"/>
          <w:rFonts w:ascii="Times New Roman" w:hAnsi="Times New Roman" w:cs="Times New Roman"/>
          <w:color w:val="000000"/>
          <w:sz w:val="24"/>
          <w:szCs w:val="24"/>
          <w:shd w:val="clear" w:color="auto" w:fill="FFFFFF"/>
        </w:rPr>
      </w:pPr>
    </w:p>
    <w:p w:rsidRPr="00F1238D" w:rsidR="003139E9" w:rsidDel="0053079D" w:rsidP="00F1238D" w:rsidRDefault="003139E9" w14:paraId="3E5D98F6" w14:textId="7CC61CA6">
      <w:pPr>
        <w:autoSpaceDE w:val="0"/>
        <w:autoSpaceDN w:val="0"/>
        <w:adjustRightInd w:val="0"/>
        <w:spacing w:after="0" w:line="240" w:lineRule="auto"/>
        <w:contextualSpacing/>
        <w:jc w:val="both"/>
        <w:rPr>
          <w:rStyle w:val="normaltextrun"/>
          <w:rFonts w:ascii="Times New Roman" w:hAnsi="Times New Roman" w:cs="Times New Roman"/>
          <w:color w:val="000000"/>
          <w:sz w:val="24"/>
          <w:szCs w:val="24"/>
          <w:shd w:val="clear" w:color="auto" w:fill="FFFFFF"/>
        </w:rPr>
      </w:pPr>
      <w:r w:rsidRPr="00F1238D">
        <w:rPr>
          <w:rStyle w:val="normaltextrun"/>
          <w:rFonts w:ascii="Times New Roman" w:hAnsi="Times New Roman" w:cs="Times New Roman"/>
          <w:color w:val="000000"/>
          <w:sz w:val="24"/>
          <w:szCs w:val="24"/>
          <w:shd w:val="clear" w:color="auto" w:fill="FFFFFF"/>
        </w:rPr>
        <w:t>(3) Automaatses haldusmenetluses sooritatud toimingu juures on selgitus, et tegemist on automaatse toiminguga</w:t>
      </w:r>
      <w:r w:rsidR="00363C33">
        <w:rPr>
          <w:rStyle w:val="normaltextrun"/>
          <w:rFonts w:ascii="Times New Roman" w:hAnsi="Times New Roman" w:cs="Times New Roman"/>
          <w:color w:val="000000"/>
          <w:sz w:val="24"/>
          <w:szCs w:val="24"/>
          <w:shd w:val="clear" w:color="auto" w:fill="FFFFFF"/>
        </w:rPr>
        <w:t>,</w:t>
      </w:r>
      <w:r w:rsidRPr="00F1238D">
        <w:rPr>
          <w:rStyle w:val="normaltextrun"/>
          <w:rFonts w:ascii="Times New Roman" w:hAnsi="Times New Roman" w:cs="Times New Roman"/>
          <w:color w:val="000000"/>
          <w:sz w:val="24"/>
          <w:szCs w:val="24"/>
          <w:shd w:val="clear" w:color="auto" w:fill="FFFFFF"/>
        </w:rPr>
        <w:t xml:space="preserve"> ja teave vahetu isikliku kontakti õiguse</w:t>
      </w:r>
      <w:r w:rsidR="00363C33">
        <w:rPr>
          <w:rStyle w:val="normaltextrun"/>
          <w:rFonts w:ascii="Times New Roman" w:hAnsi="Times New Roman" w:cs="Times New Roman"/>
          <w:color w:val="000000"/>
          <w:sz w:val="24"/>
          <w:szCs w:val="24"/>
          <w:shd w:val="clear" w:color="auto" w:fill="FFFFFF"/>
        </w:rPr>
        <w:t xml:space="preserve"> kohta</w:t>
      </w:r>
      <w:r w:rsidRPr="00F1238D">
        <w:rPr>
          <w:rStyle w:val="normaltextrun"/>
          <w:rFonts w:ascii="Times New Roman" w:hAnsi="Times New Roman" w:cs="Times New Roman"/>
          <w:color w:val="000000"/>
          <w:sz w:val="24"/>
          <w:szCs w:val="24"/>
          <w:shd w:val="clear" w:color="auto" w:fill="FFFFFF"/>
        </w:rPr>
        <w:t xml:space="preserve"> Rahvusraamatukogu töötajaga.</w:t>
      </w:r>
    </w:p>
    <w:p w:rsidRPr="00F1238D" w:rsidR="003139E9" w:rsidP="00F1238D" w:rsidRDefault="003139E9" w14:paraId="35709BC5" w14:textId="77777777">
      <w:pPr>
        <w:autoSpaceDE w:val="0"/>
        <w:autoSpaceDN w:val="0"/>
        <w:adjustRightInd w:val="0"/>
        <w:spacing w:after="0" w:line="240" w:lineRule="auto"/>
        <w:contextualSpacing/>
        <w:jc w:val="both"/>
        <w:rPr>
          <w:rStyle w:val="normaltextrun"/>
          <w:rFonts w:ascii="Times New Roman" w:hAnsi="Times New Roman" w:cs="Times New Roman"/>
          <w:color w:val="000000"/>
          <w:sz w:val="24"/>
          <w:szCs w:val="24"/>
          <w:shd w:val="clear" w:color="auto" w:fill="FFFFFF"/>
        </w:rPr>
      </w:pPr>
    </w:p>
    <w:p w:rsidRPr="00F1238D" w:rsidR="003139E9" w:rsidDel="0053079D" w:rsidP="00F1238D" w:rsidRDefault="003139E9" w14:paraId="27C1DEF3" w14:textId="77777777">
      <w:pPr>
        <w:autoSpaceDE w:val="0"/>
        <w:autoSpaceDN w:val="0"/>
        <w:adjustRightInd w:val="0"/>
        <w:spacing w:after="0" w:line="240" w:lineRule="auto"/>
        <w:contextualSpacing/>
        <w:jc w:val="both"/>
        <w:rPr>
          <w:rFonts w:ascii="Times New Roman" w:hAnsi="Times New Roman" w:cs="Times New Roman"/>
          <w:sz w:val="24"/>
          <w:szCs w:val="24"/>
          <w:lang w:eastAsia="et-EE"/>
        </w:rPr>
      </w:pPr>
      <w:r w:rsidRPr="00F1238D">
        <w:rPr>
          <w:rStyle w:val="normaltextrun"/>
          <w:rFonts w:ascii="Times New Roman" w:hAnsi="Times New Roman" w:cs="Times New Roman"/>
          <w:color w:val="000000"/>
          <w:sz w:val="24"/>
          <w:szCs w:val="24"/>
          <w:shd w:val="clear" w:color="auto" w:fill="FFFFFF"/>
        </w:rPr>
        <w:t>(4) Automaatsete haldusaktide ja toimingute loetelu kehtestab valdkonna eest vastutav minister määrusega.</w:t>
      </w:r>
      <w:r w:rsidRPr="00F1238D" w:rsidR="00EE00EA">
        <w:rPr>
          <w:rFonts w:ascii="Times New Roman" w:hAnsi="Times New Roman" w:cs="Times New Roman"/>
          <w:sz w:val="24"/>
          <w:szCs w:val="24"/>
          <w:lang w:eastAsia="et-EE"/>
        </w:rPr>
        <w:t>“;</w:t>
      </w:r>
    </w:p>
    <w:p w:rsidRPr="00F1238D" w:rsidR="003139E9" w:rsidP="00F1238D" w:rsidRDefault="003139E9" w14:paraId="17660FCE" w14:textId="77777777">
      <w:pPr>
        <w:autoSpaceDE w:val="0"/>
        <w:autoSpaceDN w:val="0"/>
        <w:adjustRightInd w:val="0"/>
        <w:spacing w:after="0" w:line="240" w:lineRule="auto"/>
        <w:contextualSpacing/>
        <w:jc w:val="both"/>
        <w:rPr>
          <w:rFonts w:ascii="Times New Roman" w:hAnsi="Times New Roman" w:cs="Times New Roman"/>
          <w:sz w:val="24"/>
          <w:szCs w:val="24"/>
          <w:lang w:eastAsia="et-EE"/>
        </w:rPr>
      </w:pPr>
    </w:p>
    <w:p w:rsidR="0053079D" w:rsidP="00F1238D" w:rsidRDefault="003139E9" w14:paraId="5392D1FD" w14:textId="4BF4071C">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b/>
          <w:bCs/>
          <w:sz w:val="24"/>
          <w:szCs w:val="24"/>
          <w:lang w:eastAsia="et-EE"/>
        </w:rPr>
        <w:t>1</w:t>
      </w:r>
      <w:r w:rsidRPr="5FC78A55" w:rsidR="00CD191C">
        <w:rPr>
          <w:rFonts w:ascii="Times New Roman" w:hAnsi="Times New Roman" w:cs="Times New Roman"/>
          <w:b/>
          <w:bCs/>
          <w:sz w:val="24"/>
          <w:szCs w:val="24"/>
          <w:lang w:eastAsia="et-EE"/>
        </w:rPr>
        <w:t>6</w:t>
      </w:r>
      <w:r w:rsidRPr="5FC78A55">
        <w:rPr>
          <w:rFonts w:ascii="Times New Roman" w:hAnsi="Times New Roman" w:cs="Times New Roman"/>
          <w:b/>
          <w:bCs/>
          <w:sz w:val="24"/>
          <w:szCs w:val="24"/>
          <w:lang w:eastAsia="et-EE"/>
        </w:rPr>
        <w:t>)</w:t>
      </w:r>
      <w:r w:rsidRPr="5FC78A55">
        <w:rPr>
          <w:rFonts w:ascii="Times New Roman" w:hAnsi="Times New Roman" w:cs="Times New Roman"/>
          <w:sz w:val="24"/>
          <w:szCs w:val="24"/>
        </w:rPr>
        <w:t xml:space="preserve"> </w:t>
      </w:r>
      <w:r w:rsidRPr="5FC78A55" w:rsidR="008B7D3A">
        <w:rPr>
          <w:rFonts w:ascii="Times New Roman" w:hAnsi="Times New Roman" w:cs="Times New Roman"/>
          <w:sz w:val="24"/>
          <w:szCs w:val="24"/>
        </w:rPr>
        <w:t>seadust täiendatakse 1</w:t>
      </w:r>
      <w:r w:rsidRPr="5FC78A55" w:rsidR="008B7D3A">
        <w:rPr>
          <w:rFonts w:ascii="Times New Roman" w:hAnsi="Times New Roman" w:cs="Times New Roman"/>
          <w:sz w:val="24"/>
          <w:szCs w:val="24"/>
          <w:vertAlign w:val="superscript"/>
        </w:rPr>
        <w:t>1</w:t>
      </w:r>
      <w:r w:rsidRPr="5FC78A55" w:rsidR="008B7D3A">
        <w:rPr>
          <w:rFonts w:ascii="Times New Roman" w:hAnsi="Times New Roman" w:cs="Times New Roman"/>
          <w:sz w:val="24"/>
          <w:szCs w:val="24"/>
        </w:rPr>
        <w:t>. peatükiga järgmises sõnastuses:</w:t>
      </w:r>
    </w:p>
    <w:p w:rsidRPr="00F1238D" w:rsidR="008B7D3A" w:rsidP="00F1238D" w:rsidRDefault="008B7D3A" w14:paraId="2742FC77" w14:textId="77777777">
      <w:pPr>
        <w:autoSpaceDE w:val="0"/>
        <w:autoSpaceDN w:val="0"/>
        <w:adjustRightInd w:val="0"/>
        <w:spacing w:after="0" w:line="240" w:lineRule="auto"/>
        <w:contextualSpacing/>
        <w:jc w:val="both"/>
        <w:rPr>
          <w:rFonts w:ascii="Times New Roman" w:hAnsi="Times New Roman" w:cs="Times New Roman"/>
          <w:sz w:val="24"/>
          <w:szCs w:val="24"/>
        </w:rPr>
      </w:pPr>
    </w:p>
    <w:p w:rsidRPr="00F1238D" w:rsidR="008B7D3A" w:rsidP="00F1238D" w:rsidRDefault="008B7D3A" w14:paraId="4DF0590D" w14:textId="77777777">
      <w:pPr>
        <w:autoSpaceDE w:val="0"/>
        <w:autoSpaceDN w:val="0"/>
        <w:adjustRightInd w:val="0"/>
        <w:spacing w:after="0" w:line="240" w:lineRule="auto"/>
        <w:contextualSpacing/>
        <w:jc w:val="center"/>
        <w:rPr>
          <w:rFonts w:ascii="Times New Roman" w:hAnsi="Times New Roman" w:cs="Times New Roman"/>
          <w:b/>
          <w:bCs/>
          <w:sz w:val="24"/>
          <w:szCs w:val="24"/>
        </w:rPr>
      </w:pPr>
      <w:r w:rsidRPr="00F1238D">
        <w:rPr>
          <w:rFonts w:ascii="Times New Roman" w:hAnsi="Times New Roman" w:cs="Times New Roman"/>
          <w:sz w:val="24"/>
          <w:szCs w:val="24"/>
        </w:rPr>
        <w:t>„</w:t>
      </w:r>
      <w:r w:rsidRPr="00F1238D">
        <w:rPr>
          <w:rFonts w:ascii="Times New Roman" w:hAnsi="Times New Roman" w:cs="Times New Roman"/>
          <w:b/>
          <w:bCs/>
          <w:sz w:val="24"/>
          <w:szCs w:val="24"/>
        </w:rPr>
        <w:t>1</w:t>
      </w:r>
      <w:r w:rsidRPr="00F1238D">
        <w:rPr>
          <w:rFonts w:ascii="Times New Roman" w:hAnsi="Times New Roman" w:cs="Times New Roman"/>
          <w:b/>
          <w:bCs/>
          <w:sz w:val="24"/>
          <w:szCs w:val="24"/>
          <w:vertAlign w:val="superscript"/>
        </w:rPr>
        <w:t>1</w:t>
      </w:r>
      <w:r w:rsidRPr="00F1238D">
        <w:rPr>
          <w:rFonts w:ascii="Times New Roman" w:hAnsi="Times New Roman" w:cs="Times New Roman"/>
          <w:b/>
          <w:bCs/>
          <w:sz w:val="24"/>
          <w:szCs w:val="24"/>
        </w:rPr>
        <w:t>. peatükk</w:t>
      </w:r>
    </w:p>
    <w:p w:rsidR="0053079D" w:rsidP="00F1238D" w:rsidRDefault="008B7D3A" w14:paraId="428EBC37" w14:textId="434CBA7A">
      <w:pPr>
        <w:autoSpaceDE w:val="0"/>
        <w:autoSpaceDN w:val="0"/>
        <w:adjustRightInd w:val="0"/>
        <w:spacing w:after="0" w:line="240" w:lineRule="auto"/>
        <w:contextualSpacing/>
        <w:jc w:val="center"/>
        <w:rPr>
          <w:rFonts w:ascii="Times New Roman" w:hAnsi="Times New Roman" w:cs="Times New Roman"/>
          <w:sz w:val="24"/>
          <w:szCs w:val="24"/>
        </w:rPr>
      </w:pPr>
      <w:r w:rsidRPr="5FC78A55">
        <w:rPr>
          <w:rFonts w:ascii="Times New Roman" w:hAnsi="Times New Roman" w:cs="Times New Roman"/>
          <w:b/>
          <w:bCs/>
          <w:sz w:val="24"/>
          <w:szCs w:val="24"/>
        </w:rPr>
        <w:t>Raamatukogude andmekogu</w:t>
      </w:r>
    </w:p>
    <w:p w:rsidRPr="00F1238D" w:rsidR="008B7D3A" w:rsidP="00F1238D" w:rsidRDefault="008B7D3A" w14:paraId="20A97ED8" w14:textId="77777777">
      <w:pPr>
        <w:autoSpaceDE w:val="0"/>
        <w:autoSpaceDN w:val="0"/>
        <w:adjustRightInd w:val="0"/>
        <w:spacing w:after="0" w:line="240" w:lineRule="auto"/>
        <w:contextualSpacing/>
        <w:jc w:val="both"/>
        <w:rPr>
          <w:rFonts w:ascii="Times New Roman" w:hAnsi="Times New Roman" w:cs="Times New Roman"/>
          <w:sz w:val="24"/>
          <w:szCs w:val="24"/>
        </w:rPr>
      </w:pPr>
    </w:p>
    <w:p w:rsidR="0053079D" w:rsidP="00F1238D" w:rsidRDefault="008B7D3A" w14:paraId="78D753A2" w14:textId="6C2BF046">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b/>
          <w:bCs/>
          <w:sz w:val="24"/>
          <w:szCs w:val="24"/>
        </w:rPr>
        <w:t>§ 7</w:t>
      </w:r>
      <w:r w:rsidRPr="5FC78A55" w:rsidR="00CD191C">
        <w:rPr>
          <w:rFonts w:ascii="Times New Roman" w:hAnsi="Times New Roman" w:cs="Times New Roman"/>
          <w:b/>
          <w:bCs/>
          <w:sz w:val="24"/>
          <w:szCs w:val="24"/>
          <w:vertAlign w:val="superscript"/>
        </w:rPr>
        <w:t>3</w:t>
      </w:r>
      <w:r w:rsidRPr="5FC78A55">
        <w:rPr>
          <w:rFonts w:ascii="Times New Roman" w:hAnsi="Times New Roman" w:cs="Times New Roman"/>
          <w:b/>
          <w:bCs/>
          <w:sz w:val="24"/>
          <w:szCs w:val="24"/>
        </w:rPr>
        <w:t>. Raamatukogude andmekogu asutamine ja pidamise eesmärk</w:t>
      </w:r>
    </w:p>
    <w:p w:rsidRPr="00F1238D" w:rsidR="008B7D3A" w:rsidP="00F1238D" w:rsidRDefault="008B7D3A" w14:paraId="600B0FA7" w14:textId="77777777">
      <w:pPr>
        <w:autoSpaceDE w:val="0"/>
        <w:autoSpaceDN w:val="0"/>
        <w:adjustRightInd w:val="0"/>
        <w:spacing w:after="0" w:line="240" w:lineRule="auto"/>
        <w:contextualSpacing/>
        <w:jc w:val="both"/>
        <w:rPr>
          <w:rFonts w:ascii="Times New Roman" w:hAnsi="Times New Roman" w:cs="Times New Roman"/>
          <w:sz w:val="24"/>
          <w:szCs w:val="24"/>
        </w:rPr>
      </w:pPr>
    </w:p>
    <w:p w:rsidR="0053079D" w:rsidP="00F1238D" w:rsidRDefault="008E4B18" w14:paraId="77B05CE4" w14:textId="1D03DFD2">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(1) Valdkonna eest vastutav minister asutab riigi infosüsteemi kuuluva raamatukogude andmekogu.</w:t>
      </w:r>
    </w:p>
    <w:p w:rsidRPr="00F1238D" w:rsidR="008E4B18" w:rsidP="00F1238D" w:rsidRDefault="008E4B18" w14:paraId="4D70DE9F" w14:textId="77777777">
      <w:pPr>
        <w:autoSpaceDE w:val="0"/>
        <w:autoSpaceDN w:val="0"/>
        <w:adjustRightInd w:val="0"/>
        <w:spacing w:after="0" w:line="240" w:lineRule="auto"/>
        <w:contextualSpacing/>
        <w:jc w:val="both"/>
        <w:rPr>
          <w:rFonts w:ascii="Times New Roman" w:hAnsi="Times New Roman" w:cs="Times New Roman"/>
          <w:sz w:val="24"/>
          <w:szCs w:val="24"/>
        </w:rPr>
      </w:pPr>
    </w:p>
    <w:p w:rsidR="0053079D" w:rsidP="00F1238D" w:rsidRDefault="008E4B18" w14:paraId="43E89E86" w14:textId="631B5233">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(2) Raamatukogude andmekogu pidamise eesmärk on:</w:t>
      </w:r>
    </w:p>
    <w:p w:rsidR="0053079D" w:rsidP="00F1238D" w:rsidRDefault="008E4B18" w14:paraId="4E1652B8" w14:textId="0633583A">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 xml:space="preserve">1) raamatukogude kogudesse kuuluvate väljaannete ja esemete üle arvestuse pidamine ning kogude </w:t>
      </w:r>
      <w:proofErr w:type="spellStart"/>
      <w:r w:rsidRPr="5FC78A55">
        <w:rPr>
          <w:rFonts w:ascii="Times New Roman" w:hAnsi="Times New Roman" w:cs="Times New Roman"/>
          <w:sz w:val="24"/>
          <w:szCs w:val="24"/>
        </w:rPr>
        <w:t>üldkättesaadavaks</w:t>
      </w:r>
      <w:proofErr w:type="spellEnd"/>
      <w:r w:rsidRPr="5FC78A55">
        <w:rPr>
          <w:rFonts w:ascii="Times New Roman" w:hAnsi="Times New Roman" w:cs="Times New Roman"/>
          <w:sz w:val="24"/>
          <w:szCs w:val="24"/>
        </w:rPr>
        <w:t xml:space="preserve"> tegemise toetamine;</w:t>
      </w:r>
    </w:p>
    <w:p w:rsidR="0053079D" w:rsidP="00F1238D" w:rsidRDefault="008E4B18" w14:paraId="49704718" w14:textId="4B4BF0C1">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 xml:space="preserve">2) raamatukogude infovara säilitamine ja </w:t>
      </w:r>
      <w:proofErr w:type="spellStart"/>
      <w:r w:rsidRPr="5FC78A55">
        <w:rPr>
          <w:rFonts w:ascii="Times New Roman" w:hAnsi="Times New Roman" w:cs="Times New Roman"/>
          <w:sz w:val="24"/>
          <w:szCs w:val="24"/>
        </w:rPr>
        <w:t>üldkättesaadavaks</w:t>
      </w:r>
      <w:proofErr w:type="spellEnd"/>
      <w:r w:rsidRPr="5FC78A55">
        <w:rPr>
          <w:rFonts w:ascii="Times New Roman" w:hAnsi="Times New Roman" w:cs="Times New Roman"/>
          <w:sz w:val="24"/>
          <w:szCs w:val="24"/>
        </w:rPr>
        <w:t xml:space="preserve"> tegemine;</w:t>
      </w:r>
    </w:p>
    <w:p w:rsidR="0053079D" w:rsidP="00F1238D" w:rsidRDefault="008E4B18" w14:paraId="73642CEC" w14:textId="3866FB84">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3) lugejate ja laenutuste üle arvestuse pidamine;</w:t>
      </w:r>
    </w:p>
    <w:p w:rsidR="0053079D" w:rsidP="00F1238D" w:rsidRDefault="008E4B18" w14:paraId="651C4554" w14:textId="1D76A24E">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4) andmete kogumine ja töötlemine raamatukogude valdkonna korraldamise ja juhtimise tõhustamiseks ning poliitika kujundamiseks;</w:t>
      </w:r>
    </w:p>
    <w:p w:rsidR="0053079D" w:rsidP="00F1238D" w:rsidRDefault="008E4B18" w14:paraId="089CA16D" w14:textId="25F6E960">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5) andmete kogumine ja töötlemine riikliku statistika tegemiseks;</w:t>
      </w:r>
    </w:p>
    <w:p w:rsidR="0053079D" w:rsidP="00F1238D" w:rsidRDefault="008E4B18" w14:paraId="7BE99A60" w14:textId="49404182">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6) raamatukogude muude ülesannete elektrooniline täitmine.</w:t>
      </w:r>
    </w:p>
    <w:p w:rsidRPr="00F1238D" w:rsidR="008E4B18" w:rsidP="00F1238D" w:rsidRDefault="008E4B18" w14:paraId="00C4ECF8" w14:textId="77777777">
      <w:pPr>
        <w:autoSpaceDE w:val="0"/>
        <w:autoSpaceDN w:val="0"/>
        <w:adjustRightInd w:val="0"/>
        <w:spacing w:after="0" w:line="240" w:lineRule="auto"/>
        <w:contextualSpacing/>
        <w:jc w:val="both"/>
        <w:rPr>
          <w:rFonts w:ascii="Times New Roman" w:hAnsi="Times New Roman" w:cs="Times New Roman"/>
          <w:sz w:val="24"/>
          <w:szCs w:val="24"/>
        </w:rPr>
      </w:pPr>
    </w:p>
    <w:p w:rsidR="0053079D" w:rsidP="00F1238D" w:rsidRDefault="008E4B18" w14:paraId="4BD45587" w14:textId="3C7F37DA">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b/>
          <w:bCs/>
          <w:sz w:val="24"/>
          <w:szCs w:val="24"/>
        </w:rPr>
        <w:t>§ 7</w:t>
      </w:r>
      <w:r w:rsidRPr="5FC78A55" w:rsidR="00CD191C">
        <w:rPr>
          <w:rFonts w:ascii="Times New Roman" w:hAnsi="Times New Roman" w:cs="Times New Roman"/>
          <w:b/>
          <w:bCs/>
          <w:sz w:val="24"/>
          <w:szCs w:val="24"/>
          <w:vertAlign w:val="superscript"/>
        </w:rPr>
        <w:t>4</w:t>
      </w:r>
      <w:r w:rsidRPr="5FC78A55">
        <w:rPr>
          <w:rFonts w:ascii="Times New Roman" w:hAnsi="Times New Roman" w:cs="Times New Roman"/>
          <w:b/>
          <w:bCs/>
          <w:sz w:val="24"/>
          <w:szCs w:val="24"/>
        </w:rPr>
        <w:t>. Raamatukogude andmekogu vastutav töötleja</w:t>
      </w:r>
    </w:p>
    <w:p w:rsidRPr="00F1238D" w:rsidR="008E4B18" w:rsidP="00F1238D" w:rsidRDefault="008E4B18" w14:paraId="16A5D7BE" w14:textId="77777777">
      <w:pPr>
        <w:autoSpaceDE w:val="0"/>
        <w:autoSpaceDN w:val="0"/>
        <w:adjustRightInd w:val="0"/>
        <w:spacing w:after="0" w:line="240" w:lineRule="auto"/>
        <w:contextualSpacing/>
        <w:jc w:val="both"/>
        <w:rPr>
          <w:rFonts w:ascii="Times New Roman" w:hAnsi="Times New Roman" w:cs="Times New Roman"/>
          <w:sz w:val="24"/>
          <w:szCs w:val="24"/>
        </w:rPr>
      </w:pPr>
    </w:p>
    <w:p w:rsidR="0053079D" w:rsidP="00F1238D" w:rsidRDefault="008E4B18" w14:paraId="2BE1F13D" w14:textId="7C25080A">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Raamatukogude andmekogu kaasvastutavad töötlejad on Kultuuriministeerium ja Rahvusraamatukogu.</w:t>
      </w:r>
    </w:p>
    <w:p w:rsidRPr="00F1238D" w:rsidR="008E4B18" w:rsidP="00F1238D" w:rsidRDefault="008E4B18" w14:paraId="252DE913" w14:textId="77777777">
      <w:pPr>
        <w:autoSpaceDE w:val="0"/>
        <w:autoSpaceDN w:val="0"/>
        <w:adjustRightInd w:val="0"/>
        <w:spacing w:after="0" w:line="240" w:lineRule="auto"/>
        <w:contextualSpacing/>
        <w:jc w:val="both"/>
        <w:rPr>
          <w:rFonts w:ascii="Times New Roman" w:hAnsi="Times New Roman" w:cs="Times New Roman"/>
          <w:sz w:val="24"/>
          <w:szCs w:val="24"/>
        </w:rPr>
      </w:pPr>
    </w:p>
    <w:p w:rsidR="0053079D" w:rsidP="00F1238D" w:rsidRDefault="008E4B18" w14:paraId="15F078CB" w14:textId="4FE70E36">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b/>
          <w:bCs/>
          <w:sz w:val="24"/>
          <w:szCs w:val="24"/>
        </w:rPr>
        <w:t>§ 7</w:t>
      </w:r>
      <w:r w:rsidRPr="5FC78A55" w:rsidR="00CD191C">
        <w:rPr>
          <w:rFonts w:ascii="Times New Roman" w:hAnsi="Times New Roman" w:cs="Times New Roman"/>
          <w:b/>
          <w:bCs/>
          <w:sz w:val="24"/>
          <w:szCs w:val="24"/>
          <w:vertAlign w:val="superscript"/>
        </w:rPr>
        <w:t>5</w:t>
      </w:r>
      <w:r w:rsidRPr="5FC78A55">
        <w:rPr>
          <w:rFonts w:ascii="Times New Roman" w:hAnsi="Times New Roman" w:cs="Times New Roman"/>
          <w:b/>
          <w:bCs/>
          <w:sz w:val="24"/>
          <w:szCs w:val="24"/>
        </w:rPr>
        <w:t>. Raamatukogude andmekogus töödeldavad isikuandmed ja nende säilitamine</w:t>
      </w:r>
    </w:p>
    <w:p w:rsidRPr="00F1238D" w:rsidR="008E4B18" w:rsidP="00F1238D" w:rsidRDefault="008E4B18" w14:paraId="0E454E82" w14:textId="77777777">
      <w:pPr>
        <w:autoSpaceDE w:val="0"/>
        <w:autoSpaceDN w:val="0"/>
        <w:adjustRightInd w:val="0"/>
        <w:spacing w:after="0" w:line="240" w:lineRule="auto"/>
        <w:contextualSpacing/>
        <w:jc w:val="both"/>
        <w:rPr>
          <w:rFonts w:ascii="Times New Roman" w:hAnsi="Times New Roman" w:cs="Times New Roman"/>
          <w:sz w:val="24"/>
          <w:szCs w:val="24"/>
        </w:rPr>
      </w:pPr>
    </w:p>
    <w:p w:rsidR="0053079D" w:rsidP="00F1238D" w:rsidRDefault="008E4B18" w14:paraId="4556D019" w14:textId="721399EE">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(1) Raamatukogude andmekogus töödeldakse järgmiseid isikuandmeid:</w:t>
      </w:r>
    </w:p>
    <w:p w:rsidR="0053079D" w:rsidP="00F1238D" w:rsidRDefault="00E67452" w14:paraId="2E7A2C72" w14:textId="5EFC1BD0">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1) käesoleva seaduse § 5 lõikes 3 ning § 7 lõigetes 2 ja 4 nimetatud andmed;</w:t>
      </w:r>
    </w:p>
    <w:p w:rsidRPr="00F1238D" w:rsidR="00E41467" w:rsidP="00F1238D" w:rsidRDefault="00E67452" w14:paraId="20B90371" w14:textId="22D115E4">
      <w:pPr>
        <w:autoSpaceDE w:val="0"/>
        <w:autoSpaceDN w:val="0"/>
        <w:adjustRightInd w:val="0"/>
        <w:spacing w:after="0" w:line="240" w:lineRule="auto"/>
        <w:contextualSpacing/>
        <w:jc w:val="both"/>
        <w:rPr>
          <w:rFonts w:ascii="Times New Roman" w:hAnsi="Times New Roman" w:cs="Times New Roman"/>
          <w:sz w:val="24"/>
          <w:szCs w:val="24"/>
        </w:rPr>
      </w:pPr>
      <w:r w:rsidRPr="00F1238D">
        <w:rPr>
          <w:rFonts w:ascii="Times New Roman" w:hAnsi="Times New Roman" w:cs="Times New Roman"/>
          <w:sz w:val="24"/>
          <w:szCs w:val="24"/>
        </w:rPr>
        <w:t>2) rahvaraamatukogu seaduse § 1</w:t>
      </w:r>
      <w:r w:rsidRPr="00F1238D" w:rsidR="0068719A">
        <w:rPr>
          <w:rFonts w:ascii="Times New Roman" w:hAnsi="Times New Roman" w:cs="Times New Roman"/>
          <w:sz w:val="24"/>
          <w:szCs w:val="24"/>
        </w:rPr>
        <w:t>8</w:t>
      </w:r>
      <w:r w:rsidRPr="00F1238D">
        <w:rPr>
          <w:rFonts w:ascii="Times New Roman" w:hAnsi="Times New Roman" w:cs="Times New Roman"/>
          <w:sz w:val="24"/>
          <w:szCs w:val="24"/>
        </w:rPr>
        <w:t xml:space="preserve"> lõigetes 2 ja 3 nimetatud andmed;</w:t>
      </w:r>
    </w:p>
    <w:p w:rsidR="0053079D" w:rsidP="00F1238D" w:rsidRDefault="00E41467" w14:paraId="66F65B08" w14:textId="08981695">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3) säilituseksemplari seaduse § 15 lõikes 1 nimetatud andmed;</w:t>
      </w:r>
    </w:p>
    <w:p w:rsidR="0053079D" w:rsidP="00F1238D" w:rsidRDefault="00E41467" w14:paraId="140F21BE" w14:textId="19EAF3FA">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4</w:t>
      </w:r>
      <w:r w:rsidRPr="5FC78A55" w:rsidR="00E67452">
        <w:rPr>
          <w:rFonts w:ascii="Times New Roman" w:hAnsi="Times New Roman" w:cs="Times New Roman"/>
          <w:sz w:val="24"/>
          <w:szCs w:val="24"/>
        </w:rPr>
        <w:t>) raamatukogude andmekoguga liitunud muu raamatukogu lugeja teenindamiseks vajalikud andmed vastavalt kohalduvatele õigusaktidele;</w:t>
      </w:r>
    </w:p>
    <w:p w:rsidR="0053079D" w:rsidP="00F1238D" w:rsidRDefault="00E41467" w14:paraId="238E35B7" w14:textId="6A208895">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5</w:t>
      </w:r>
      <w:r w:rsidRPr="5FC78A55" w:rsidR="00E67452">
        <w:rPr>
          <w:rFonts w:ascii="Times New Roman" w:hAnsi="Times New Roman" w:cs="Times New Roman"/>
          <w:sz w:val="24"/>
          <w:szCs w:val="24"/>
        </w:rPr>
        <w:t>) lugeja eelistuste andmed vastavalt lugeja nõusolekule;</w:t>
      </w:r>
    </w:p>
    <w:p w:rsidR="0053079D" w:rsidP="00F1238D" w:rsidRDefault="00E41467" w14:paraId="21AF7018" w14:textId="3009CBA9">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6</w:t>
      </w:r>
      <w:r w:rsidRPr="5FC78A55" w:rsidR="00E67452">
        <w:rPr>
          <w:rFonts w:ascii="Times New Roman" w:hAnsi="Times New Roman" w:cs="Times New Roman"/>
          <w:sz w:val="24"/>
          <w:szCs w:val="24"/>
        </w:rPr>
        <w:t xml:space="preserve">) raamatukogutöötajate ning raamatukogude andmekogu töövahendina kasutavate teiste asutuste ja isikute töötajate andmed (ees- ja perekonnanimi, isikukood, </w:t>
      </w:r>
      <w:r w:rsidRPr="5FC78A55" w:rsidR="002C16FE">
        <w:rPr>
          <w:rFonts w:ascii="Times New Roman" w:hAnsi="Times New Roman" w:cs="Times New Roman"/>
          <w:sz w:val="24"/>
          <w:szCs w:val="24"/>
        </w:rPr>
        <w:t xml:space="preserve">telefoninumber, </w:t>
      </w:r>
      <w:r w:rsidRPr="5FC78A55" w:rsidR="00E67452">
        <w:rPr>
          <w:rFonts w:ascii="Times New Roman" w:hAnsi="Times New Roman" w:cs="Times New Roman"/>
          <w:sz w:val="24"/>
          <w:szCs w:val="24"/>
        </w:rPr>
        <w:t>elektronposti aadress).</w:t>
      </w:r>
    </w:p>
    <w:p w:rsidRPr="00F1238D" w:rsidR="00E67452" w:rsidP="00F1238D" w:rsidRDefault="00E67452" w14:paraId="1CD1EA44" w14:textId="77777777">
      <w:pPr>
        <w:autoSpaceDE w:val="0"/>
        <w:autoSpaceDN w:val="0"/>
        <w:adjustRightInd w:val="0"/>
        <w:spacing w:after="0" w:line="240" w:lineRule="auto"/>
        <w:contextualSpacing/>
        <w:jc w:val="both"/>
        <w:rPr>
          <w:rFonts w:ascii="Times New Roman" w:hAnsi="Times New Roman" w:cs="Times New Roman"/>
          <w:sz w:val="24"/>
          <w:szCs w:val="24"/>
        </w:rPr>
      </w:pPr>
    </w:p>
    <w:p w:rsidR="0053079D" w:rsidP="00F1238D" w:rsidRDefault="00E67452" w14:paraId="626C0E8D" w14:textId="19BF02C2">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(2) Raamatukogude andmekogusse kantavate andmete saamiseks ja kontrollimiseks võib teha päringuid teistesse andmekogudesse.</w:t>
      </w:r>
    </w:p>
    <w:p w:rsidRPr="00F1238D" w:rsidR="00E67452" w:rsidP="00F1238D" w:rsidRDefault="00E67452" w14:paraId="63ACA98B" w14:textId="77777777">
      <w:pPr>
        <w:autoSpaceDE w:val="0"/>
        <w:autoSpaceDN w:val="0"/>
        <w:adjustRightInd w:val="0"/>
        <w:spacing w:after="0" w:line="240" w:lineRule="auto"/>
        <w:contextualSpacing/>
        <w:jc w:val="both"/>
        <w:rPr>
          <w:rFonts w:ascii="Times New Roman" w:hAnsi="Times New Roman" w:cs="Times New Roman"/>
          <w:sz w:val="24"/>
          <w:szCs w:val="24"/>
        </w:rPr>
      </w:pPr>
    </w:p>
    <w:p w:rsidR="0053079D" w:rsidP="00F1238D" w:rsidRDefault="00E67452" w14:paraId="66771C26" w14:textId="7E882864">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(3) Raamatukogude andmekogus töödeldavaid lugeja</w:t>
      </w:r>
      <w:r w:rsidRPr="5FC78A55" w:rsidR="00180A2F">
        <w:rPr>
          <w:rFonts w:ascii="Times New Roman" w:hAnsi="Times New Roman" w:cs="Times New Roman"/>
          <w:sz w:val="24"/>
          <w:szCs w:val="24"/>
        </w:rPr>
        <w:t xml:space="preserve"> ja tema seadusliku esindaja</w:t>
      </w:r>
      <w:r w:rsidRPr="5FC78A55">
        <w:rPr>
          <w:rFonts w:ascii="Times New Roman" w:hAnsi="Times New Roman" w:cs="Times New Roman"/>
          <w:sz w:val="24"/>
          <w:szCs w:val="24"/>
        </w:rPr>
        <w:t xml:space="preserve"> </w:t>
      </w:r>
      <w:r w:rsidRPr="5FC78A55" w:rsidR="00180A2F">
        <w:rPr>
          <w:rFonts w:ascii="Times New Roman" w:hAnsi="Times New Roman" w:cs="Times New Roman"/>
          <w:sz w:val="24"/>
          <w:szCs w:val="24"/>
        </w:rPr>
        <w:t>isiku</w:t>
      </w:r>
      <w:r w:rsidRPr="5FC78A55">
        <w:rPr>
          <w:rFonts w:ascii="Times New Roman" w:hAnsi="Times New Roman" w:cs="Times New Roman"/>
          <w:sz w:val="24"/>
          <w:szCs w:val="24"/>
        </w:rPr>
        <w:t xml:space="preserve">andmeid säilitatakse vastavalt käesolevas seaduses ja rahvaraamatukogu seaduses ning raamatukogude andmekoguga liitunud muu raamatukogu tegevust reguleerivates õigusaktides sätestatud tähtaegadele. Säilitustähtaja möödumisel </w:t>
      </w:r>
      <w:r w:rsidRPr="5FC78A55" w:rsidR="00180A2F">
        <w:rPr>
          <w:rFonts w:ascii="Times New Roman" w:hAnsi="Times New Roman" w:cs="Times New Roman"/>
          <w:sz w:val="24"/>
          <w:szCs w:val="24"/>
        </w:rPr>
        <w:t xml:space="preserve">lugeja </w:t>
      </w:r>
      <w:r w:rsidRPr="5FC78A55">
        <w:rPr>
          <w:rFonts w:ascii="Times New Roman" w:hAnsi="Times New Roman" w:cs="Times New Roman"/>
          <w:sz w:val="24"/>
          <w:szCs w:val="24"/>
        </w:rPr>
        <w:t xml:space="preserve">isikuandmed </w:t>
      </w:r>
      <w:r w:rsidRPr="5FC78A55" w:rsidR="00241D9E">
        <w:rPr>
          <w:rFonts w:ascii="Times New Roman" w:hAnsi="Times New Roman" w:cs="Times New Roman"/>
          <w:sz w:val="24"/>
          <w:szCs w:val="24"/>
        </w:rPr>
        <w:t xml:space="preserve">anonüümitakse </w:t>
      </w:r>
      <w:r w:rsidRPr="5FC78A55" w:rsidR="00180A2F">
        <w:rPr>
          <w:rFonts w:ascii="Times New Roman" w:hAnsi="Times New Roman" w:cs="Times New Roman"/>
          <w:sz w:val="24"/>
          <w:szCs w:val="24"/>
        </w:rPr>
        <w:t>ja tema seadusliku esindaja isikuandmed kustutatakse</w:t>
      </w:r>
      <w:r w:rsidRPr="5FC78A55">
        <w:rPr>
          <w:rFonts w:ascii="Times New Roman" w:hAnsi="Times New Roman" w:cs="Times New Roman"/>
          <w:sz w:val="24"/>
          <w:szCs w:val="24"/>
        </w:rPr>
        <w:t>.</w:t>
      </w:r>
    </w:p>
    <w:p w:rsidRPr="00F1238D" w:rsidR="00E67452" w:rsidP="00F1238D" w:rsidRDefault="00E67452" w14:paraId="10BB841F" w14:textId="77777777">
      <w:pPr>
        <w:autoSpaceDE w:val="0"/>
        <w:autoSpaceDN w:val="0"/>
        <w:adjustRightInd w:val="0"/>
        <w:spacing w:after="0" w:line="240" w:lineRule="auto"/>
        <w:contextualSpacing/>
        <w:jc w:val="both"/>
        <w:rPr>
          <w:rFonts w:ascii="Times New Roman" w:hAnsi="Times New Roman" w:cs="Times New Roman"/>
          <w:sz w:val="24"/>
          <w:szCs w:val="24"/>
        </w:rPr>
      </w:pPr>
    </w:p>
    <w:p w:rsidR="0053079D" w:rsidP="00F1238D" w:rsidRDefault="00E67452" w14:paraId="027FD159" w14:textId="58122351">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 xml:space="preserve">(4) Käesoleva paragrahvi lõike 1 punktis </w:t>
      </w:r>
      <w:r w:rsidRPr="5FC78A55" w:rsidR="00E41467">
        <w:rPr>
          <w:rFonts w:ascii="Times New Roman" w:hAnsi="Times New Roman" w:cs="Times New Roman"/>
          <w:sz w:val="24"/>
          <w:szCs w:val="24"/>
        </w:rPr>
        <w:t>6</w:t>
      </w:r>
      <w:r w:rsidRPr="5FC78A55">
        <w:rPr>
          <w:rFonts w:ascii="Times New Roman" w:hAnsi="Times New Roman" w:cs="Times New Roman"/>
          <w:sz w:val="24"/>
          <w:szCs w:val="24"/>
        </w:rPr>
        <w:t xml:space="preserve"> nimetatud isikuandmeid säilitatakse töösuhte lõppemiseni või vajaduse äralangemiseni.</w:t>
      </w:r>
    </w:p>
    <w:p w:rsidRPr="00F1238D" w:rsidR="00E67452" w:rsidP="00F1238D" w:rsidRDefault="00E67452" w14:paraId="026D67EB" w14:textId="77777777">
      <w:pPr>
        <w:autoSpaceDE w:val="0"/>
        <w:autoSpaceDN w:val="0"/>
        <w:adjustRightInd w:val="0"/>
        <w:spacing w:after="0" w:line="240" w:lineRule="auto"/>
        <w:contextualSpacing/>
        <w:jc w:val="both"/>
        <w:rPr>
          <w:rFonts w:ascii="Times New Roman" w:hAnsi="Times New Roman" w:cs="Times New Roman"/>
          <w:sz w:val="24"/>
          <w:szCs w:val="24"/>
        </w:rPr>
      </w:pPr>
    </w:p>
    <w:p w:rsidR="0053079D" w:rsidP="00F1238D" w:rsidRDefault="00E67452" w14:paraId="7C8EFA40" w14:textId="327202F5">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b/>
          <w:bCs/>
          <w:sz w:val="24"/>
          <w:szCs w:val="24"/>
        </w:rPr>
        <w:t>§ 7</w:t>
      </w:r>
      <w:r w:rsidRPr="5FC78A55" w:rsidR="00CD191C">
        <w:rPr>
          <w:rFonts w:ascii="Times New Roman" w:hAnsi="Times New Roman" w:cs="Times New Roman"/>
          <w:b/>
          <w:bCs/>
          <w:sz w:val="24"/>
          <w:szCs w:val="24"/>
          <w:vertAlign w:val="superscript"/>
        </w:rPr>
        <w:t>6</w:t>
      </w:r>
      <w:r w:rsidRPr="5FC78A55">
        <w:rPr>
          <w:rFonts w:ascii="Times New Roman" w:hAnsi="Times New Roman" w:cs="Times New Roman"/>
          <w:b/>
          <w:bCs/>
          <w:sz w:val="24"/>
          <w:szCs w:val="24"/>
        </w:rPr>
        <w:t>. Raamatukogude andmekogu põhimäärus</w:t>
      </w:r>
    </w:p>
    <w:p w:rsidRPr="00F1238D" w:rsidR="00E67452" w:rsidP="00F1238D" w:rsidRDefault="00E67452" w14:paraId="683F641A" w14:textId="77777777">
      <w:pPr>
        <w:autoSpaceDE w:val="0"/>
        <w:autoSpaceDN w:val="0"/>
        <w:adjustRightInd w:val="0"/>
        <w:spacing w:after="0" w:line="240" w:lineRule="auto"/>
        <w:contextualSpacing/>
        <w:jc w:val="both"/>
        <w:rPr>
          <w:rFonts w:ascii="Times New Roman" w:hAnsi="Times New Roman" w:cs="Times New Roman"/>
          <w:sz w:val="24"/>
          <w:szCs w:val="24"/>
        </w:rPr>
      </w:pPr>
    </w:p>
    <w:p w:rsidR="0053079D" w:rsidP="00F1238D" w:rsidRDefault="00E67452" w14:paraId="14236EED" w14:textId="765B5876">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(1) Raamatukogude andmekogu põhimääruse kehtestab valdkonna eest vastutav minister määrusega.</w:t>
      </w:r>
    </w:p>
    <w:p w:rsidRPr="00F1238D" w:rsidR="00E67452" w:rsidP="00F1238D" w:rsidRDefault="00E67452" w14:paraId="063223A6" w14:textId="77777777">
      <w:pPr>
        <w:autoSpaceDE w:val="0"/>
        <w:autoSpaceDN w:val="0"/>
        <w:adjustRightInd w:val="0"/>
        <w:spacing w:after="0" w:line="240" w:lineRule="auto"/>
        <w:contextualSpacing/>
        <w:jc w:val="both"/>
        <w:rPr>
          <w:rFonts w:ascii="Times New Roman" w:hAnsi="Times New Roman" w:cs="Times New Roman"/>
          <w:sz w:val="24"/>
          <w:szCs w:val="24"/>
        </w:rPr>
      </w:pPr>
    </w:p>
    <w:p w:rsidR="0053079D" w:rsidP="00F1238D" w:rsidRDefault="00E67452" w14:paraId="2E634673" w14:textId="0A97FC02">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(2) Raamatukogude andmekogu põhimääruses sätestatakse:</w:t>
      </w:r>
    </w:p>
    <w:p w:rsidR="0053079D" w:rsidP="00F1238D" w:rsidRDefault="00E67452" w14:paraId="31928724" w14:textId="0DA167CE">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1) andmekogu ülesehitus ja andmete täpsem koosseis;</w:t>
      </w:r>
    </w:p>
    <w:p w:rsidR="0053079D" w:rsidP="00F1238D" w:rsidRDefault="00E67452" w14:paraId="5D572FFE" w14:textId="128F9E88">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2) andmekogu volitatud töötlejad;</w:t>
      </w:r>
    </w:p>
    <w:p w:rsidR="0053079D" w:rsidP="00F1238D" w:rsidRDefault="00E67452" w14:paraId="74D8FAC9" w14:textId="7AA4F012">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3) kaasvastutavate töötlejate ja volitatud töötlejate ülesanded;</w:t>
      </w:r>
    </w:p>
    <w:p w:rsidR="0053079D" w:rsidP="00F1238D" w:rsidRDefault="00DE048B" w14:paraId="4319F737" w14:textId="2AF488B4">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4) andmeandjad ja nendelt saadavad andmed;</w:t>
      </w:r>
    </w:p>
    <w:p w:rsidR="0053079D" w:rsidP="00F1238D" w:rsidRDefault="00DE048B" w14:paraId="562DDF1B" w14:textId="4F649546">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5) andmete esitamise, muutmise ja väljastamise kord;</w:t>
      </w:r>
    </w:p>
    <w:p w:rsidR="0053079D" w:rsidP="00F1238D" w:rsidRDefault="00DE048B" w14:paraId="38D4FEC1" w14:textId="788CE201">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6) andmete säilitamise täpsem kord;</w:t>
      </w:r>
    </w:p>
    <w:p w:rsidR="0053079D" w:rsidP="00F1238D" w:rsidRDefault="00DE048B" w14:paraId="5E3DF3D3" w14:textId="31567FDC">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7) muud andmekogu pidamisega seotud korralduslikud küsimused.</w:t>
      </w:r>
    </w:p>
    <w:p w:rsidRPr="00F1238D" w:rsidR="00DE048B" w:rsidP="00F1238D" w:rsidRDefault="00DE048B" w14:paraId="101410C3" w14:textId="77777777">
      <w:pPr>
        <w:autoSpaceDE w:val="0"/>
        <w:autoSpaceDN w:val="0"/>
        <w:adjustRightInd w:val="0"/>
        <w:spacing w:after="0" w:line="240" w:lineRule="auto"/>
        <w:contextualSpacing/>
        <w:jc w:val="both"/>
        <w:rPr>
          <w:rFonts w:ascii="Times New Roman" w:hAnsi="Times New Roman" w:cs="Times New Roman"/>
          <w:sz w:val="24"/>
          <w:szCs w:val="24"/>
        </w:rPr>
      </w:pPr>
    </w:p>
    <w:p w:rsidR="0053079D" w:rsidP="00F1238D" w:rsidRDefault="00DE048B" w14:paraId="09BFCAF6" w14:textId="55B1AAF8">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b/>
          <w:bCs/>
          <w:sz w:val="24"/>
          <w:szCs w:val="24"/>
        </w:rPr>
        <w:t>§ 7</w:t>
      </w:r>
      <w:r w:rsidRPr="5FC78A55" w:rsidR="00CD191C">
        <w:rPr>
          <w:rFonts w:ascii="Times New Roman" w:hAnsi="Times New Roman" w:cs="Times New Roman"/>
          <w:b/>
          <w:bCs/>
          <w:sz w:val="24"/>
          <w:szCs w:val="24"/>
          <w:vertAlign w:val="superscript"/>
        </w:rPr>
        <w:t>7</w:t>
      </w:r>
      <w:r w:rsidRPr="5FC78A55">
        <w:rPr>
          <w:rFonts w:ascii="Times New Roman" w:hAnsi="Times New Roman" w:cs="Times New Roman"/>
          <w:b/>
          <w:bCs/>
          <w:sz w:val="24"/>
          <w:szCs w:val="24"/>
        </w:rPr>
        <w:t>. Raamatukogude andmekoguga liitumise ja selle kasutamise tasu</w:t>
      </w:r>
    </w:p>
    <w:p w:rsidRPr="00F1238D" w:rsidR="00DE048B" w:rsidP="00F1238D" w:rsidRDefault="00DE048B" w14:paraId="33EA0F51" w14:textId="77777777">
      <w:pPr>
        <w:autoSpaceDE w:val="0"/>
        <w:autoSpaceDN w:val="0"/>
        <w:adjustRightInd w:val="0"/>
        <w:spacing w:after="0" w:line="240" w:lineRule="auto"/>
        <w:contextualSpacing/>
        <w:jc w:val="both"/>
        <w:rPr>
          <w:rFonts w:ascii="Times New Roman" w:hAnsi="Times New Roman" w:cs="Times New Roman"/>
          <w:sz w:val="24"/>
          <w:szCs w:val="24"/>
        </w:rPr>
      </w:pPr>
    </w:p>
    <w:p w:rsidR="0053079D" w:rsidP="00F1238D" w:rsidRDefault="00DE048B" w14:paraId="1DD9E2A9" w14:textId="4E23A48E">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(1) Raamatukogude andmekoguga liitumise ja selle kasutamise eest võib võtta raamatukogult, välja arvatud rahvaraamatukogult, kulupõhist tasu.</w:t>
      </w:r>
    </w:p>
    <w:p w:rsidRPr="00F1238D" w:rsidR="00DE048B" w:rsidP="00F1238D" w:rsidRDefault="00DE048B" w14:paraId="6D35F9D3" w14:textId="77777777">
      <w:pPr>
        <w:autoSpaceDE w:val="0"/>
        <w:autoSpaceDN w:val="0"/>
        <w:adjustRightInd w:val="0"/>
        <w:spacing w:after="0" w:line="240" w:lineRule="auto"/>
        <w:contextualSpacing/>
        <w:jc w:val="both"/>
        <w:rPr>
          <w:rFonts w:ascii="Times New Roman" w:hAnsi="Times New Roman" w:cs="Times New Roman"/>
          <w:sz w:val="24"/>
          <w:szCs w:val="24"/>
        </w:rPr>
      </w:pPr>
    </w:p>
    <w:p w:rsidR="0053079D" w:rsidP="00F1238D" w:rsidRDefault="00DE048B" w14:paraId="4AD93613" w14:textId="0672DD70" w14:noSpellErr="1">
      <w:pPr>
        <w:autoSpaceDE w:val="0"/>
        <w:autoSpaceDN w:val="0"/>
        <w:adjustRightInd w:val="0"/>
        <w:spacing w:after="0" w:line="240" w:lineRule="auto"/>
        <w:contextualSpacing/>
        <w:jc w:val="both"/>
        <w:rPr>
          <w:rFonts w:ascii="Times New Roman" w:hAnsi="Times New Roman" w:cs="Times New Roman"/>
          <w:sz w:val="24"/>
          <w:szCs w:val="24"/>
        </w:rPr>
      </w:pPr>
      <w:r w:rsidRPr="680DB5F7" w:rsidR="00DE048B">
        <w:rPr>
          <w:rFonts w:ascii="Times New Roman" w:hAnsi="Times New Roman" w:cs="Times New Roman"/>
          <w:sz w:val="24"/>
          <w:szCs w:val="24"/>
        </w:rPr>
        <w:t>(2) Käesoleva paragrahvi lõikes 1 nimetatud tasu arvutamise alused ja piirmäärad kehtestab valdkonna eest vastutav minister määrusega</w:t>
      </w:r>
      <w:commentRangeStart w:id="215302395"/>
      <w:r w:rsidRPr="680DB5F7" w:rsidR="00DE048B">
        <w:rPr>
          <w:rFonts w:ascii="Times New Roman" w:hAnsi="Times New Roman" w:cs="Times New Roman"/>
          <w:sz w:val="24"/>
          <w:szCs w:val="24"/>
        </w:rPr>
        <w:t>.</w:t>
      </w:r>
      <w:r w:rsidRPr="680DB5F7" w:rsidR="008B7D3A">
        <w:rPr>
          <w:rFonts w:ascii="Times New Roman" w:hAnsi="Times New Roman" w:cs="Times New Roman"/>
          <w:sz w:val="24"/>
          <w:szCs w:val="24"/>
        </w:rPr>
        <w:t>;</w:t>
      </w:r>
      <w:commentRangeEnd w:id="215302395"/>
      <w:r>
        <w:rPr>
          <w:rStyle w:val="CommentReference"/>
        </w:rPr>
        <w:commentReference w:id="215302395"/>
      </w:r>
    </w:p>
    <w:p w:rsidRPr="00F1238D" w:rsidR="00DE048B" w:rsidP="00F1238D" w:rsidRDefault="00DE048B" w14:paraId="1DE1EB1C" w14:textId="77777777">
      <w:pPr>
        <w:autoSpaceDE w:val="0"/>
        <w:autoSpaceDN w:val="0"/>
        <w:adjustRightInd w:val="0"/>
        <w:spacing w:after="0" w:line="240" w:lineRule="auto"/>
        <w:contextualSpacing/>
        <w:jc w:val="both"/>
        <w:rPr>
          <w:rFonts w:ascii="Times New Roman" w:hAnsi="Times New Roman" w:cs="Times New Roman"/>
          <w:sz w:val="24"/>
          <w:szCs w:val="24"/>
        </w:rPr>
      </w:pPr>
    </w:p>
    <w:p w:rsidR="0053079D" w:rsidP="00F1238D" w:rsidRDefault="00DE048B" w14:paraId="09FC5817" w14:textId="06AAA44A">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b/>
          <w:bCs/>
          <w:sz w:val="24"/>
          <w:szCs w:val="24"/>
        </w:rPr>
        <w:t>1</w:t>
      </w:r>
      <w:r w:rsidRPr="5FC78A55" w:rsidR="00CD191C">
        <w:rPr>
          <w:rFonts w:ascii="Times New Roman" w:hAnsi="Times New Roman" w:cs="Times New Roman"/>
          <w:b/>
          <w:bCs/>
          <w:sz w:val="24"/>
          <w:szCs w:val="24"/>
        </w:rPr>
        <w:t>7</w:t>
      </w:r>
      <w:r w:rsidRPr="5FC78A55">
        <w:rPr>
          <w:rFonts w:ascii="Times New Roman" w:hAnsi="Times New Roman" w:cs="Times New Roman"/>
          <w:b/>
          <w:bCs/>
          <w:sz w:val="24"/>
          <w:szCs w:val="24"/>
        </w:rPr>
        <w:t>)</w:t>
      </w:r>
      <w:r w:rsidRPr="5FC78A55">
        <w:rPr>
          <w:rFonts w:ascii="Times New Roman" w:hAnsi="Times New Roman" w:cs="Times New Roman"/>
          <w:sz w:val="24"/>
          <w:szCs w:val="24"/>
        </w:rPr>
        <w:t xml:space="preserve"> </w:t>
      </w:r>
      <w:bookmarkStart w:name="_Hlk194669859" w:id="14"/>
      <w:r w:rsidRPr="5FC78A55" w:rsidR="00D42239">
        <w:rPr>
          <w:rFonts w:ascii="Times New Roman" w:hAnsi="Times New Roman" w:cs="Times New Roman"/>
          <w:sz w:val="24"/>
          <w:szCs w:val="24"/>
        </w:rPr>
        <w:t>paragrahvi 8 lõikes 1</w:t>
      </w:r>
      <w:bookmarkEnd w:id="14"/>
      <w:r w:rsidRPr="5FC78A55" w:rsidR="00D42239">
        <w:rPr>
          <w:rFonts w:ascii="Times New Roman" w:hAnsi="Times New Roman" w:cs="Times New Roman"/>
          <w:sz w:val="24"/>
          <w:szCs w:val="24"/>
        </w:rPr>
        <w:t xml:space="preserve"> asendatakse sõna „seitse“ sõnaga „üheksa“;</w:t>
      </w:r>
    </w:p>
    <w:p w:rsidRPr="00F1238D" w:rsidR="00D42239" w:rsidP="00F1238D" w:rsidRDefault="00D42239" w14:paraId="23B108C8" w14:textId="77777777">
      <w:pPr>
        <w:autoSpaceDE w:val="0"/>
        <w:autoSpaceDN w:val="0"/>
        <w:adjustRightInd w:val="0"/>
        <w:spacing w:after="0" w:line="240" w:lineRule="auto"/>
        <w:contextualSpacing/>
        <w:jc w:val="both"/>
        <w:rPr>
          <w:rFonts w:ascii="Times New Roman" w:hAnsi="Times New Roman" w:cs="Times New Roman"/>
          <w:sz w:val="24"/>
          <w:szCs w:val="24"/>
        </w:rPr>
      </w:pPr>
    </w:p>
    <w:p w:rsidR="0053079D" w:rsidP="00F1238D" w:rsidRDefault="00D42239" w14:paraId="30CC0E06" w14:textId="4C736FBF">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b/>
          <w:bCs/>
          <w:sz w:val="24"/>
          <w:szCs w:val="24"/>
        </w:rPr>
        <w:t>1</w:t>
      </w:r>
      <w:r w:rsidRPr="5FC78A55" w:rsidR="00CD191C">
        <w:rPr>
          <w:rFonts w:ascii="Times New Roman" w:hAnsi="Times New Roman" w:cs="Times New Roman"/>
          <w:b/>
          <w:bCs/>
          <w:sz w:val="24"/>
          <w:szCs w:val="24"/>
        </w:rPr>
        <w:t>8</w:t>
      </w:r>
      <w:r w:rsidRPr="5FC78A55">
        <w:rPr>
          <w:rFonts w:ascii="Times New Roman" w:hAnsi="Times New Roman" w:cs="Times New Roman"/>
          <w:b/>
          <w:bCs/>
          <w:sz w:val="24"/>
          <w:szCs w:val="24"/>
        </w:rPr>
        <w:t>)</w:t>
      </w:r>
      <w:r w:rsidRPr="5FC78A55">
        <w:rPr>
          <w:rFonts w:ascii="Times New Roman" w:hAnsi="Times New Roman" w:cs="Times New Roman"/>
          <w:sz w:val="24"/>
          <w:szCs w:val="24"/>
        </w:rPr>
        <w:t xml:space="preserve"> </w:t>
      </w:r>
      <w:bookmarkStart w:name="_Hlk194670047" w:id="15"/>
      <w:r w:rsidRPr="5FC78A55">
        <w:rPr>
          <w:rFonts w:ascii="Times New Roman" w:hAnsi="Times New Roman" w:cs="Times New Roman"/>
          <w:sz w:val="24"/>
          <w:szCs w:val="24"/>
        </w:rPr>
        <w:t>paragrahvi 8 lõige 3 muudetakse ja sõnastatakse järgmiselt:</w:t>
      </w:r>
    </w:p>
    <w:p w:rsidRPr="00F1238D" w:rsidR="00D42239" w:rsidP="00F1238D" w:rsidRDefault="00D42239" w14:paraId="372B0A47" w14:textId="77777777">
      <w:pPr>
        <w:autoSpaceDE w:val="0"/>
        <w:autoSpaceDN w:val="0"/>
        <w:adjustRightInd w:val="0"/>
        <w:spacing w:after="0" w:line="240" w:lineRule="auto"/>
        <w:contextualSpacing/>
        <w:jc w:val="both"/>
        <w:rPr>
          <w:rFonts w:ascii="Times New Roman" w:hAnsi="Times New Roman" w:cs="Times New Roman"/>
          <w:sz w:val="24"/>
          <w:szCs w:val="24"/>
        </w:rPr>
      </w:pPr>
    </w:p>
    <w:p w:rsidR="0053079D" w:rsidP="00F1238D" w:rsidRDefault="00D42239" w14:paraId="1F42C157" w14:textId="444C0064">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„(3) Kaks liiget nimetavad nõukogusse kultuuri- ja hariduspoliitika valdkondade eest vastutavad ministrid ning ühe liikme üleriigiline kohaliku omavalitsuse üksuste liit. Käesolevas lõikes nimetatud nõukogu liikmete volituste tähtaeg on neli aastat.“;</w:t>
      </w:r>
      <w:bookmarkEnd w:id="15"/>
    </w:p>
    <w:p w:rsidRPr="00F1238D" w:rsidR="00D42239" w:rsidP="00F1238D" w:rsidRDefault="00D42239" w14:paraId="1309BDFC" w14:textId="77777777">
      <w:pPr>
        <w:autoSpaceDE w:val="0"/>
        <w:autoSpaceDN w:val="0"/>
        <w:adjustRightInd w:val="0"/>
        <w:spacing w:after="0" w:line="240" w:lineRule="auto"/>
        <w:contextualSpacing/>
        <w:jc w:val="both"/>
        <w:rPr>
          <w:rFonts w:ascii="Times New Roman" w:hAnsi="Times New Roman" w:cs="Times New Roman"/>
          <w:sz w:val="24"/>
          <w:szCs w:val="24"/>
        </w:rPr>
      </w:pPr>
    </w:p>
    <w:p w:rsidR="0053079D" w:rsidP="00F1238D" w:rsidRDefault="00CD191C" w14:paraId="5EFFF32E" w14:textId="2255411C">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b/>
          <w:bCs/>
          <w:sz w:val="24"/>
          <w:szCs w:val="24"/>
        </w:rPr>
        <w:t>19</w:t>
      </w:r>
      <w:r w:rsidRPr="5FC78A55" w:rsidR="00D42239">
        <w:rPr>
          <w:rFonts w:ascii="Times New Roman" w:hAnsi="Times New Roman" w:cs="Times New Roman"/>
          <w:b/>
          <w:bCs/>
          <w:sz w:val="24"/>
          <w:szCs w:val="24"/>
        </w:rPr>
        <w:t>)</w:t>
      </w:r>
      <w:r w:rsidRPr="5FC78A55" w:rsidR="00D42239">
        <w:rPr>
          <w:rFonts w:ascii="Times New Roman" w:hAnsi="Times New Roman" w:cs="Times New Roman"/>
          <w:sz w:val="24"/>
          <w:szCs w:val="24"/>
        </w:rPr>
        <w:t xml:space="preserve"> paragrahvi 8 lõikes 6 asendatakse tekstiosa „või valdkonna eest vastutav minister“ tekstiosaga „</w:t>
      </w:r>
      <w:r w:rsidRPr="5FC78A55" w:rsidR="008F6564">
        <w:rPr>
          <w:rFonts w:ascii="Times New Roman" w:hAnsi="Times New Roman" w:cs="Times New Roman"/>
          <w:sz w:val="24"/>
          <w:szCs w:val="24"/>
        </w:rPr>
        <w:t xml:space="preserve">, valdkonna eest vastutav minister või </w:t>
      </w:r>
      <w:bookmarkStart w:name="_Hlk194672211" w:id="16"/>
      <w:r w:rsidRPr="5FC78A55" w:rsidR="008F6564">
        <w:rPr>
          <w:rFonts w:ascii="Times New Roman" w:hAnsi="Times New Roman" w:cs="Times New Roman"/>
          <w:sz w:val="24"/>
          <w:szCs w:val="24"/>
        </w:rPr>
        <w:t>üleriigiline kohaliku omavalitsuse üksuste liit</w:t>
      </w:r>
      <w:bookmarkEnd w:id="16"/>
      <w:r w:rsidRPr="5FC78A55" w:rsidR="00D42239">
        <w:rPr>
          <w:rFonts w:ascii="Times New Roman" w:hAnsi="Times New Roman" w:cs="Times New Roman"/>
          <w:sz w:val="24"/>
          <w:szCs w:val="24"/>
        </w:rPr>
        <w:t>“</w:t>
      </w:r>
      <w:r w:rsidRPr="5FC78A55" w:rsidR="008F6564">
        <w:rPr>
          <w:rFonts w:ascii="Times New Roman" w:hAnsi="Times New Roman" w:cs="Times New Roman"/>
          <w:sz w:val="24"/>
          <w:szCs w:val="24"/>
        </w:rPr>
        <w:t>;</w:t>
      </w:r>
    </w:p>
    <w:p w:rsidRPr="00F1238D" w:rsidR="008F6564" w:rsidP="00F1238D" w:rsidRDefault="008F6564" w14:paraId="2F0420AB" w14:textId="77777777">
      <w:pPr>
        <w:autoSpaceDE w:val="0"/>
        <w:autoSpaceDN w:val="0"/>
        <w:adjustRightInd w:val="0"/>
        <w:spacing w:after="0" w:line="240" w:lineRule="auto"/>
        <w:contextualSpacing/>
        <w:jc w:val="both"/>
        <w:rPr>
          <w:rFonts w:ascii="Times New Roman" w:hAnsi="Times New Roman" w:cs="Times New Roman"/>
          <w:sz w:val="24"/>
          <w:szCs w:val="24"/>
        </w:rPr>
      </w:pPr>
    </w:p>
    <w:p w:rsidR="0053079D" w:rsidP="00F1238D" w:rsidRDefault="008F6564" w14:paraId="1C211DFB" w14:textId="674C660C">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b/>
          <w:bCs/>
          <w:sz w:val="24"/>
          <w:szCs w:val="24"/>
        </w:rPr>
        <w:t>2</w:t>
      </w:r>
      <w:r w:rsidRPr="5FC78A55" w:rsidR="00CD191C">
        <w:rPr>
          <w:rFonts w:ascii="Times New Roman" w:hAnsi="Times New Roman" w:cs="Times New Roman"/>
          <w:b/>
          <w:bCs/>
          <w:sz w:val="24"/>
          <w:szCs w:val="24"/>
        </w:rPr>
        <w:t>0</w:t>
      </w:r>
      <w:r w:rsidRPr="5FC78A55">
        <w:rPr>
          <w:rFonts w:ascii="Times New Roman" w:hAnsi="Times New Roman" w:cs="Times New Roman"/>
          <w:b/>
          <w:bCs/>
          <w:sz w:val="24"/>
          <w:szCs w:val="24"/>
        </w:rPr>
        <w:t>)</w:t>
      </w:r>
      <w:r w:rsidRPr="5FC78A55" w:rsidR="00012D08">
        <w:rPr>
          <w:rFonts w:ascii="Times New Roman" w:hAnsi="Times New Roman" w:cs="Times New Roman"/>
          <w:sz w:val="24"/>
          <w:szCs w:val="24"/>
        </w:rPr>
        <w:t xml:space="preserve"> </w:t>
      </w:r>
      <w:bookmarkStart w:name="_Hlk194672608" w:id="17"/>
      <w:r w:rsidRPr="5FC78A55" w:rsidR="00012D08">
        <w:rPr>
          <w:rFonts w:ascii="Times New Roman" w:hAnsi="Times New Roman" w:cs="Times New Roman"/>
          <w:sz w:val="24"/>
          <w:szCs w:val="24"/>
        </w:rPr>
        <w:t>paragrahvi 10 punktist 5 jäetakse välja tekstiosa „ja töötajate töötasustamise alused“;</w:t>
      </w:r>
      <w:bookmarkEnd w:id="17"/>
    </w:p>
    <w:p w:rsidRPr="00F1238D" w:rsidR="00012D08" w:rsidP="00F1238D" w:rsidRDefault="00012D08" w14:paraId="5F00A382" w14:textId="77777777">
      <w:pPr>
        <w:autoSpaceDE w:val="0"/>
        <w:autoSpaceDN w:val="0"/>
        <w:adjustRightInd w:val="0"/>
        <w:spacing w:after="0" w:line="240" w:lineRule="auto"/>
        <w:contextualSpacing/>
        <w:jc w:val="both"/>
        <w:rPr>
          <w:rFonts w:ascii="Times New Roman" w:hAnsi="Times New Roman" w:cs="Times New Roman"/>
          <w:sz w:val="24"/>
          <w:szCs w:val="24"/>
        </w:rPr>
      </w:pPr>
    </w:p>
    <w:p w:rsidR="0053079D" w:rsidP="00F1238D" w:rsidRDefault="00012D08" w14:paraId="3D87D9BC" w14:textId="268BD107">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b/>
          <w:bCs/>
          <w:sz w:val="24"/>
          <w:szCs w:val="24"/>
        </w:rPr>
        <w:t>2</w:t>
      </w:r>
      <w:r w:rsidRPr="5FC78A55" w:rsidR="00CD191C">
        <w:rPr>
          <w:rFonts w:ascii="Times New Roman" w:hAnsi="Times New Roman" w:cs="Times New Roman"/>
          <w:b/>
          <w:bCs/>
          <w:sz w:val="24"/>
          <w:szCs w:val="24"/>
        </w:rPr>
        <w:t>1</w:t>
      </w:r>
      <w:r w:rsidRPr="5FC78A55">
        <w:rPr>
          <w:rFonts w:ascii="Times New Roman" w:hAnsi="Times New Roman" w:cs="Times New Roman"/>
          <w:b/>
          <w:bCs/>
          <w:sz w:val="24"/>
          <w:szCs w:val="24"/>
        </w:rPr>
        <w:t>)</w:t>
      </w:r>
      <w:r w:rsidRPr="5FC78A55">
        <w:rPr>
          <w:rFonts w:ascii="Times New Roman" w:hAnsi="Times New Roman" w:cs="Times New Roman"/>
          <w:sz w:val="24"/>
          <w:szCs w:val="24"/>
        </w:rPr>
        <w:t xml:space="preserve"> </w:t>
      </w:r>
      <w:bookmarkStart w:name="_Hlk194672985" w:id="18"/>
      <w:r w:rsidRPr="5FC78A55" w:rsidR="00564773">
        <w:rPr>
          <w:rFonts w:ascii="Times New Roman" w:hAnsi="Times New Roman" w:cs="Times New Roman"/>
          <w:sz w:val="24"/>
          <w:szCs w:val="24"/>
        </w:rPr>
        <w:t>paragrahvi 10 punkt 6 tunnistatakse kehtetuks;</w:t>
      </w:r>
      <w:bookmarkEnd w:id="18"/>
    </w:p>
    <w:p w:rsidRPr="00F1238D" w:rsidR="00564773" w:rsidP="00F1238D" w:rsidRDefault="00564773" w14:paraId="1123C733" w14:textId="77777777">
      <w:pPr>
        <w:autoSpaceDE w:val="0"/>
        <w:autoSpaceDN w:val="0"/>
        <w:adjustRightInd w:val="0"/>
        <w:spacing w:after="0" w:line="240" w:lineRule="auto"/>
        <w:contextualSpacing/>
        <w:jc w:val="both"/>
        <w:rPr>
          <w:rFonts w:ascii="Times New Roman" w:hAnsi="Times New Roman" w:cs="Times New Roman"/>
          <w:sz w:val="24"/>
          <w:szCs w:val="24"/>
        </w:rPr>
      </w:pPr>
    </w:p>
    <w:p w:rsidR="0053079D" w:rsidP="00F1238D" w:rsidRDefault="00564773" w14:paraId="1FB8D9F0" w14:textId="2F092521">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b/>
          <w:bCs/>
          <w:sz w:val="24"/>
          <w:szCs w:val="24"/>
        </w:rPr>
        <w:t>2</w:t>
      </w:r>
      <w:r w:rsidRPr="5FC78A55" w:rsidR="00CD191C">
        <w:rPr>
          <w:rFonts w:ascii="Times New Roman" w:hAnsi="Times New Roman" w:cs="Times New Roman"/>
          <w:b/>
          <w:bCs/>
          <w:sz w:val="24"/>
          <w:szCs w:val="24"/>
        </w:rPr>
        <w:t>2</w:t>
      </w:r>
      <w:r w:rsidRPr="5FC78A55">
        <w:rPr>
          <w:rFonts w:ascii="Times New Roman" w:hAnsi="Times New Roman" w:cs="Times New Roman"/>
          <w:b/>
          <w:bCs/>
          <w:sz w:val="24"/>
          <w:szCs w:val="24"/>
        </w:rPr>
        <w:t>)</w:t>
      </w:r>
      <w:r w:rsidRPr="5FC78A55">
        <w:rPr>
          <w:rFonts w:ascii="Times New Roman" w:hAnsi="Times New Roman" w:cs="Times New Roman"/>
          <w:sz w:val="24"/>
          <w:szCs w:val="24"/>
        </w:rPr>
        <w:t xml:space="preserve"> paragrahvi 10 punkt 8 muudetakse ja sõnastatakse järgmiselt:</w:t>
      </w:r>
    </w:p>
    <w:p w:rsidRPr="00F1238D" w:rsidR="00564773" w:rsidP="00F1238D" w:rsidRDefault="00564773" w14:paraId="399B5EC8" w14:textId="77777777">
      <w:pPr>
        <w:autoSpaceDE w:val="0"/>
        <w:autoSpaceDN w:val="0"/>
        <w:adjustRightInd w:val="0"/>
        <w:spacing w:after="0" w:line="240" w:lineRule="auto"/>
        <w:contextualSpacing/>
        <w:jc w:val="both"/>
        <w:rPr>
          <w:rFonts w:ascii="Times New Roman" w:hAnsi="Times New Roman" w:cs="Times New Roman"/>
          <w:sz w:val="24"/>
          <w:szCs w:val="24"/>
        </w:rPr>
      </w:pPr>
    </w:p>
    <w:p w:rsidR="0053079D" w:rsidP="00F1238D" w:rsidRDefault="00564773" w14:paraId="118DA176" w14:textId="1104019C">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 xml:space="preserve">„8) tagab sisekontrollisüsteemi rakendamise, kinnitab </w:t>
      </w:r>
      <w:proofErr w:type="spellStart"/>
      <w:r w:rsidRPr="5FC78A55">
        <w:rPr>
          <w:rFonts w:ascii="Times New Roman" w:hAnsi="Times New Roman" w:cs="Times New Roman"/>
          <w:sz w:val="24"/>
          <w:szCs w:val="24"/>
        </w:rPr>
        <w:t>siseauditeerimise</w:t>
      </w:r>
      <w:proofErr w:type="spellEnd"/>
      <w:r w:rsidRPr="5FC78A55">
        <w:rPr>
          <w:rFonts w:ascii="Times New Roman" w:hAnsi="Times New Roman" w:cs="Times New Roman"/>
          <w:sz w:val="24"/>
          <w:szCs w:val="24"/>
        </w:rPr>
        <w:t xml:space="preserve"> tööplaani ning kuulab ära siseaudiitori aruande;“;</w:t>
      </w:r>
    </w:p>
    <w:p w:rsidRPr="00F1238D" w:rsidR="00564773" w:rsidP="00F1238D" w:rsidRDefault="00564773" w14:paraId="6E47FBDE" w14:textId="77777777">
      <w:pPr>
        <w:autoSpaceDE w:val="0"/>
        <w:autoSpaceDN w:val="0"/>
        <w:adjustRightInd w:val="0"/>
        <w:spacing w:after="0" w:line="240" w:lineRule="auto"/>
        <w:contextualSpacing/>
        <w:jc w:val="both"/>
        <w:rPr>
          <w:rFonts w:ascii="Times New Roman" w:hAnsi="Times New Roman" w:cs="Times New Roman"/>
          <w:sz w:val="24"/>
          <w:szCs w:val="24"/>
        </w:rPr>
      </w:pPr>
    </w:p>
    <w:p w:rsidR="0053079D" w:rsidP="00F1238D" w:rsidRDefault="00564773" w14:paraId="0177D41C" w14:textId="6B54A2C6">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b/>
          <w:bCs/>
          <w:sz w:val="24"/>
          <w:szCs w:val="24"/>
        </w:rPr>
        <w:t>2</w:t>
      </w:r>
      <w:r w:rsidRPr="5FC78A55" w:rsidR="00CD191C">
        <w:rPr>
          <w:rFonts w:ascii="Times New Roman" w:hAnsi="Times New Roman" w:cs="Times New Roman"/>
          <w:b/>
          <w:bCs/>
          <w:sz w:val="24"/>
          <w:szCs w:val="24"/>
        </w:rPr>
        <w:t>3</w:t>
      </w:r>
      <w:r w:rsidRPr="5FC78A55">
        <w:rPr>
          <w:rFonts w:ascii="Times New Roman" w:hAnsi="Times New Roman" w:cs="Times New Roman"/>
          <w:b/>
          <w:bCs/>
          <w:sz w:val="24"/>
          <w:szCs w:val="24"/>
        </w:rPr>
        <w:t>)</w:t>
      </w:r>
      <w:r w:rsidRPr="5FC78A55">
        <w:rPr>
          <w:rFonts w:ascii="Times New Roman" w:hAnsi="Times New Roman" w:cs="Times New Roman"/>
          <w:sz w:val="24"/>
          <w:szCs w:val="24"/>
        </w:rPr>
        <w:t xml:space="preserve"> paragrahvi 10 punktid 9–11 tunnistatakse kehtetuks;</w:t>
      </w:r>
    </w:p>
    <w:p w:rsidRPr="00F1238D" w:rsidR="00564773" w:rsidP="00F1238D" w:rsidRDefault="00564773" w14:paraId="58E6021B" w14:textId="77777777">
      <w:pPr>
        <w:autoSpaceDE w:val="0"/>
        <w:autoSpaceDN w:val="0"/>
        <w:adjustRightInd w:val="0"/>
        <w:spacing w:after="0" w:line="240" w:lineRule="auto"/>
        <w:contextualSpacing/>
        <w:jc w:val="both"/>
        <w:rPr>
          <w:rFonts w:ascii="Times New Roman" w:hAnsi="Times New Roman" w:cs="Times New Roman"/>
          <w:sz w:val="24"/>
          <w:szCs w:val="24"/>
        </w:rPr>
      </w:pPr>
    </w:p>
    <w:p w:rsidR="0053079D" w:rsidP="00F1238D" w:rsidRDefault="00564773" w14:paraId="6D10D809" w14:textId="1BF90928">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b/>
          <w:bCs/>
          <w:sz w:val="24"/>
          <w:szCs w:val="24"/>
        </w:rPr>
        <w:t>2</w:t>
      </w:r>
      <w:r w:rsidRPr="5FC78A55" w:rsidR="00CD191C">
        <w:rPr>
          <w:rFonts w:ascii="Times New Roman" w:hAnsi="Times New Roman" w:cs="Times New Roman"/>
          <w:b/>
          <w:bCs/>
          <w:sz w:val="24"/>
          <w:szCs w:val="24"/>
        </w:rPr>
        <w:t>4</w:t>
      </w:r>
      <w:r w:rsidRPr="5FC78A55">
        <w:rPr>
          <w:rFonts w:ascii="Times New Roman" w:hAnsi="Times New Roman" w:cs="Times New Roman"/>
          <w:b/>
          <w:bCs/>
          <w:sz w:val="24"/>
          <w:szCs w:val="24"/>
        </w:rPr>
        <w:t>)</w:t>
      </w:r>
      <w:r w:rsidRPr="5FC78A55">
        <w:rPr>
          <w:rFonts w:ascii="Times New Roman" w:hAnsi="Times New Roman" w:cs="Times New Roman"/>
          <w:sz w:val="24"/>
          <w:szCs w:val="24"/>
        </w:rPr>
        <w:t xml:space="preserve"> </w:t>
      </w:r>
      <w:r w:rsidRPr="5FC78A55" w:rsidR="003D3F51">
        <w:rPr>
          <w:rFonts w:ascii="Times New Roman" w:hAnsi="Times New Roman" w:cs="Times New Roman"/>
          <w:sz w:val="24"/>
          <w:szCs w:val="24"/>
        </w:rPr>
        <w:t>paragrahvi 10 punkt 15 tunnistatakse kehtetuks;</w:t>
      </w:r>
    </w:p>
    <w:p w:rsidRPr="00F1238D" w:rsidR="003D3F51" w:rsidP="00F1238D" w:rsidRDefault="003D3F51" w14:paraId="7D92A76E" w14:textId="77777777">
      <w:pPr>
        <w:autoSpaceDE w:val="0"/>
        <w:autoSpaceDN w:val="0"/>
        <w:adjustRightInd w:val="0"/>
        <w:spacing w:after="0" w:line="240" w:lineRule="auto"/>
        <w:contextualSpacing/>
        <w:jc w:val="both"/>
        <w:rPr>
          <w:rFonts w:ascii="Times New Roman" w:hAnsi="Times New Roman" w:cs="Times New Roman"/>
          <w:sz w:val="24"/>
          <w:szCs w:val="24"/>
        </w:rPr>
      </w:pPr>
    </w:p>
    <w:p w:rsidR="0053079D" w:rsidP="00F1238D" w:rsidRDefault="003D3F51" w14:paraId="3A3CD55F" w14:textId="0AF0E454">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b/>
          <w:bCs/>
          <w:sz w:val="24"/>
          <w:szCs w:val="24"/>
        </w:rPr>
        <w:t>2</w:t>
      </w:r>
      <w:r w:rsidRPr="5FC78A55" w:rsidR="00CD191C">
        <w:rPr>
          <w:rFonts w:ascii="Times New Roman" w:hAnsi="Times New Roman" w:cs="Times New Roman"/>
          <w:b/>
          <w:bCs/>
          <w:sz w:val="24"/>
          <w:szCs w:val="24"/>
        </w:rPr>
        <w:t>5</w:t>
      </w:r>
      <w:r w:rsidRPr="5FC78A55">
        <w:rPr>
          <w:rFonts w:ascii="Times New Roman" w:hAnsi="Times New Roman" w:cs="Times New Roman"/>
          <w:b/>
          <w:bCs/>
          <w:sz w:val="24"/>
          <w:szCs w:val="24"/>
        </w:rPr>
        <w:t>)</w:t>
      </w:r>
      <w:r w:rsidRPr="5FC78A55">
        <w:rPr>
          <w:rFonts w:ascii="Times New Roman" w:hAnsi="Times New Roman" w:cs="Times New Roman"/>
          <w:sz w:val="24"/>
          <w:szCs w:val="24"/>
        </w:rPr>
        <w:t xml:space="preserve"> </w:t>
      </w:r>
      <w:r w:rsidRPr="5FC78A55" w:rsidR="00D27296">
        <w:rPr>
          <w:rFonts w:ascii="Times New Roman" w:hAnsi="Times New Roman" w:cs="Times New Roman"/>
          <w:sz w:val="24"/>
          <w:szCs w:val="24"/>
        </w:rPr>
        <w:t>paragrahvi 12 lõikes 3 ja § 13 lõikes 1 asendatakse sõna „neli“ sõnaga „viis“;</w:t>
      </w:r>
    </w:p>
    <w:p w:rsidRPr="00F1238D" w:rsidR="00D27296" w:rsidP="00F1238D" w:rsidRDefault="00D27296" w14:paraId="2AF1F8B7" w14:textId="77777777">
      <w:pPr>
        <w:autoSpaceDE w:val="0"/>
        <w:autoSpaceDN w:val="0"/>
        <w:adjustRightInd w:val="0"/>
        <w:spacing w:after="0" w:line="240" w:lineRule="auto"/>
        <w:contextualSpacing/>
        <w:jc w:val="both"/>
        <w:rPr>
          <w:rFonts w:ascii="Times New Roman" w:hAnsi="Times New Roman" w:cs="Times New Roman"/>
          <w:sz w:val="24"/>
          <w:szCs w:val="24"/>
        </w:rPr>
      </w:pPr>
    </w:p>
    <w:p w:rsidR="0053079D" w:rsidP="00F1238D" w:rsidRDefault="00D27296" w14:paraId="4AD26584" w14:textId="271A64A6">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b/>
          <w:bCs/>
          <w:sz w:val="24"/>
          <w:szCs w:val="24"/>
        </w:rPr>
        <w:t>2</w:t>
      </w:r>
      <w:r w:rsidRPr="5FC78A55" w:rsidR="00CD191C">
        <w:rPr>
          <w:rFonts w:ascii="Times New Roman" w:hAnsi="Times New Roman" w:cs="Times New Roman"/>
          <w:b/>
          <w:bCs/>
          <w:sz w:val="24"/>
          <w:szCs w:val="24"/>
        </w:rPr>
        <w:t>6</w:t>
      </w:r>
      <w:r w:rsidRPr="5FC78A55">
        <w:rPr>
          <w:rFonts w:ascii="Times New Roman" w:hAnsi="Times New Roman" w:cs="Times New Roman"/>
          <w:b/>
          <w:bCs/>
          <w:sz w:val="24"/>
          <w:szCs w:val="24"/>
        </w:rPr>
        <w:t>)</w:t>
      </w:r>
      <w:r w:rsidRPr="5FC78A55">
        <w:rPr>
          <w:rFonts w:ascii="Times New Roman" w:hAnsi="Times New Roman" w:cs="Times New Roman"/>
          <w:sz w:val="24"/>
          <w:szCs w:val="24"/>
        </w:rPr>
        <w:t xml:space="preserve"> paragrahvi 15 lõike 2 punktis 1 asendatakse sõna „asjaajamiskorra“ sõnaga „teabehalduskorra“;</w:t>
      </w:r>
    </w:p>
    <w:p w:rsidRPr="00F1238D" w:rsidR="00D27296" w:rsidP="00F1238D" w:rsidRDefault="00D27296" w14:paraId="606EA1D4" w14:textId="77777777">
      <w:pPr>
        <w:autoSpaceDE w:val="0"/>
        <w:autoSpaceDN w:val="0"/>
        <w:adjustRightInd w:val="0"/>
        <w:spacing w:after="0" w:line="240" w:lineRule="auto"/>
        <w:contextualSpacing/>
        <w:jc w:val="both"/>
        <w:rPr>
          <w:rFonts w:ascii="Times New Roman" w:hAnsi="Times New Roman" w:cs="Times New Roman"/>
          <w:sz w:val="24"/>
          <w:szCs w:val="24"/>
        </w:rPr>
      </w:pPr>
    </w:p>
    <w:p w:rsidR="0053079D" w:rsidP="00F1238D" w:rsidRDefault="00D27296" w14:paraId="048D6827" w14:textId="0647B882">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b/>
          <w:bCs/>
          <w:sz w:val="24"/>
          <w:szCs w:val="24"/>
        </w:rPr>
        <w:t>2</w:t>
      </w:r>
      <w:r w:rsidRPr="5FC78A55" w:rsidR="00CD191C">
        <w:rPr>
          <w:rFonts w:ascii="Times New Roman" w:hAnsi="Times New Roman" w:cs="Times New Roman"/>
          <w:b/>
          <w:bCs/>
          <w:sz w:val="24"/>
          <w:szCs w:val="24"/>
        </w:rPr>
        <w:t>7</w:t>
      </w:r>
      <w:r w:rsidRPr="5FC78A55">
        <w:rPr>
          <w:rFonts w:ascii="Times New Roman" w:hAnsi="Times New Roman" w:cs="Times New Roman"/>
          <w:b/>
          <w:bCs/>
          <w:sz w:val="24"/>
          <w:szCs w:val="24"/>
        </w:rPr>
        <w:t>)</w:t>
      </w:r>
      <w:r w:rsidRPr="5FC78A55">
        <w:rPr>
          <w:rFonts w:ascii="Times New Roman" w:hAnsi="Times New Roman" w:cs="Times New Roman"/>
          <w:sz w:val="24"/>
          <w:szCs w:val="24"/>
        </w:rPr>
        <w:t xml:space="preserve"> paragrahvi 19 lõikes 3 asendatakse sõna „leping“ sõnaga „haldusleping“;</w:t>
      </w:r>
    </w:p>
    <w:p w:rsidRPr="00F1238D" w:rsidR="004803AD" w:rsidP="00F1238D" w:rsidRDefault="004803AD" w14:paraId="27B5A517" w14:textId="77777777">
      <w:pPr>
        <w:autoSpaceDE w:val="0"/>
        <w:autoSpaceDN w:val="0"/>
        <w:adjustRightInd w:val="0"/>
        <w:spacing w:after="0" w:line="240" w:lineRule="auto"/>
        <w:contextualSpacing/>
        <w:jc w:val="both"/>
        <w:rPr>
          <w:rFonts w:ascii="Times New Roman" w:hAnsi="Times New Roman" w:cs="Times New Roman"/>
          <w:sz w:val="24"/>
          <w:szCs w:val="24"/>
        </w:rPr>
      </w:pPr>
    </w:p>
    <w:p w:rsidR="0053079D" w:rsidP="00F1238D" w:rsidRDefault="004803AD" w14:paraId="3FE1428F" w14:textId="454478C9">
      <w:pPr>
        <w:autoSpaceDE w:val="0"/>
        <w:autoSpaceDN w:val="0"/>
        <w:adjustRightInd w:val="0"/>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b/>
          <w:bCs/>
          <w:sz w:val="24"/>
          <w:szCs w:val="24"/>
        </w:rPr>
        <w:t>2</w:t>
      </w:r>
      <w:r w:rsidRPr="5FC78A55" w:rsidR="00CD191C">
        <w:rPr>
          <w:rFonts w:ascii="Times New Roman" w:hAnsi="Times New Roman" w:cs="Times New Roman"/>
          <w:b/>
          <w:bCs/>
          <w:sz w:val="24"/>
          <w:szCs w:val="24"/>
        </w:rPr>
        <w:t>8</w:t>
      </w:r>
      <w:r w:rsidRPr="5FC78A55">
        <w:rPr>
          <w:rFonts w:ascii="Times New Roman" w:hAnsi="Times New Roman" w:cs="Times New Roman"/>
          <w:b/>
          <w:bCs/>
          <w:sz w:val="24"/>
          <w:szCs w:val="24"/>
        </w:rPr>
        <w:t>)</w:t>
      </w:r>
      <w:r w:rsidRPr="5FC78A55">
        <w:rPr>
          <w:rFonts w:ascii="Times New Roman" w:hAnsi="Times New Roman" w:cs="Times New Roman"/>
          <w:sz w:val="24"/>
          <w:szCs w:val="24"/>
        </w:rPr>
        <w:t xml:space="preserve"> paragrahvi 23 täiendatakse lõikega 4 järgmises sõnastuses:</w:t>
      </w:r>
    </w:p>
    <w:p w:rsidRPr="00F1238D" w:rsidR="004803AD" w:rsidP="00F1238D" w:rsidRDefault="004803AD" w14:paraId="4F9183C2" w14:textId="77777777">
      <w:pPr>
        <w:autoSpaceDE w:val="0"/>
        <w:autoSpaceDN w:val="0"/>
        <w:adjustRightInd w:val="0"/>
        <w:spacing w:after="0" w:line="240" w:lineRule="auto"/>
        <w:contextualSpacing/>
        <w:jc w:val="both"/>
        <w:rPr>
          <w:rFonts w:ascii="Times New Roman" w:hAnsi="Times New Roman" w:cs="Times New Roman"/>
          <w:sz w:val="24"/>
          <w:szCs w:val="24"/>
        </w:rPr>
      </w:pPr>
    </w:p>
    <w:p w:rsidR="0053079D" w:rsidP="00F1238D" w:rsidRDefault="004803AD" w14:paraId="42E4BB5B" w14:textId="0C30697C">
      <w:pPr>
        <w:autoSpaceDE w:val="0"/>
        <w:autoSpaceDN w:val="0"/>
        <w:adjustRightInd w:val="0"/>
        <w:spacing w:after="0" w:line="240" w:lineRule="auto"/>
        <w:contextualSpacing/>
        <w:jc w:val="both"/>
        <w:rPr>
          <w:rFonts w:ascii="Times New Roman" w:hAnsi="Times New Roman" w:cs="Times New Roman"/>
          <w:b/>
          <w:bCs/>
          <w:sz w:val="24"/>
          <w:szCs w:val="24"/>
        </w:rPr>
      </w:pPr>
      <w:r w:rsidRPr="5FC78A55">
        <w:rPr>
          <w:rFonts w:ascii="Times New Roman" w:hAnsi="Times New Roman" w:cs="Times New Roman"/>
          <w:sz w:val="24"/>
          <w:szCs w:val="24"/>
        </w:rPr>
        <w:t>„(4) Peadirektor tagab 2027. aasta 1. jaanuariks Rahvusraamatukogu põhikirja vastavusse viimise käesoleva seaduse 2026. aasta 1. juulil jõustunud redaktsiooniga</w:t>
      </w:r>
      <w:r w:rsidRPr="5FC78A55" w:rsidR="00710FFF">
        <w:rPr>
          <w:rFonts w:ascii="Times New Roman" w:hAnsi="Times New Roman" w:cs="Times New Roman"/>
          <w:sz w:val="24"/>
          <w:szCs w:val="24"/>
        </w:rPr>
        <w:t xml:space="preserve"> </w:t>
      </w:r>
      <w:r w:rsidRPr="5FC78A55" w:rsidR="00AA145B">
        <w:rPr>
          <w:rFonts w:ascii="Times New Roman" w:hAnsi="Times New Roman" w:cs="Times New Roman"/>
          <w:sz w:val="24"/>
          <w:szCs w:val="24"/>
        </w:rPr>
        <w:t>ja</w:t>
      </w:r>
      <w:r w:rsidRPr="5FC78A55" w:rsidR="00710FFF">
        <w:rPr>
          <w:rFonts w:ascii="Times New Roman" w:hAnsi="Times New Roman" w:cs="Times New Roman"/>
          <w:sz w:val="24"/>
          <w:szCs w:val="24"/>
        </w:rPr>
        <w:t xml:space="preserve"> 2027. aasta 1.</w:t>
      </w:r>
      <w:r w:rsidRPr="5FC78A55" w:rsidR="00496F3A">
        <w:rPr>
          <w:rFonts w:ascii="Times New Roman" w:hAnsi="Times New Roman" w:cs="Times New Roman"/>
          <w:sz w:val="24"/>
          <w:szCs w:val="24"/>
        </w:rPr>
        <w:t> </w:t>
      </w:r>
      <w:r w:rsidRPr="5FC78A55" w:rsidR="00710FFF">
        <w:rPr>
          <w:rFonts w:ascii="Times New Roman" w:hAnsi="Times New Roman" w:cs="Times New Roman"/>
          <w:sz w:val="24"/>
          <w:szCs w:val="24"/>
        </w:rPr>
        <w:t>juuliks 2027. aasta 1. jaanuaril jõustunud redaktsiooniga</w:t>
      </w:r>
      <w:r w:rsidRPr="5FC78A55">
        <w:rPr>
          <w:rFonts w:ascii="Times New Roman" w:hAnsi="Times New Roman" w:cs="Times New Roman"/>
          <w:sz w:val="24"/>
          <w:szCs w:val="24"/>
        </w:rPr>
        <w:t>.“.</w:t>
      </w:r>
      <w:r w:rsidRPr="5FC78A55" w:rsidR="0053079D">
        <w:rPr>
          <w:rFonts w:ascii="Times New Roman" w:hAnsi="Times New Roman" w:cs="Times New Roman"/>
          <w:b/>
          <w:bCs/>
          <w:sz w:val="24"/>
          <w:szCs w:val="24"/>
        </w:rPr>
        <w:t xml:space="preserve">         </w:t>
      </w:r>
    </w:p>
    <w:p w:rsidRPr="00F1238D" w:rsidR="00E74D6D" w:rsidP="00F1238D" w:rsidRDefault="00E74D6D" w14:paraId="70919D2E" w14:textId="77777777">
      <w:pPr>
        <w:autoSpaceDE w:val="0"/>
        <w:autoSpaceDN w:val="0"/>
        <w:adjustRightInd w:val="0"/>
        <w:spacing w:after="0" w:line="240" w:lineRule="auto"/>
        <w:contextualSpacing/>
        <w:jc w:val="both"/>
        <w:rPr>
          <w:rFonts w:ascii="Times New Roman" w:hAnsi="Times New Roman" w:cs="Times New Roman"/>
          <w:sz w:val="24"/>
          <w:szCs w:val="24"/>
          <w:lang w:eastAsia="et-EE"/>
        </w:rPr>
      </w:pPr>
    </w:p>
    <w:p w:rsidR="0053079D" w:rsidP="00F1238D" w:rsidRDefault="00E74D6D" w14:paraId="5BF45797" w14:textId="77F2A333">
      <w:pPr>
        <w:autoSpaceDE w:val="0"/>
        <w:autoSpaceDN w:val="0"/>
        <w:adjustRightInd w:val="0"/>
        <w:spacing w:after="0" w:line="240" w:lineRule="auto"/>
        <w:contextualSpacing/>
        <w:jc w:val="both"/>
        <w:rPr>
          <w:rFonts w:ascii="Times New Roman" w:hAnsi="Times New Roman" w:cs="Times New Roman"/>
          <w:sz w:val="24"/>
          <w:szCs w:val="24"/>
          <w:lang w:eastAsia="et-EE"/>
        </w:rPr>
      </w:pPr>
      <w:r w:rsidRPr="5FC78A55">
        <w:rPr>
          <w:rFonts w:ascii="Times New Roman" w:hAnsi="Times New Roman" w:cs="Times New Roman"/>
          <w:b/>
          <w:bCs/>
          <w:sz w:val="24"/>
          <w:szCs w:val="24"/>
          <w:lang w:eastAsia="et-EE"/>
        </w:rPr>
        <w:t xml:space="preserve">§ </w:t>
      </w:r>
      <w:r w:rsidRPr="5FC78A55" w:rsidR="008C2AB6">
        <w:rPr>
          <w:rFonts w:ascii="Times New Roman" w:hAnsi="Times New Roman" w:cs="Times New Roman"/>
          <w:b/>
          <w:bCs/>
          <w:sz w:val="24"/>
          <w:szCs w:val="24"/>
          <w:lang w:eastAsia="et-EE"/>
        </w:rPr>
        <w:t>3</w:t>
      </w:r>
      <w:r w:rsidRPr="5FC78A55" w:rsidR="00D04416">
        <w:rPr>
          <w:rFonts w:ascii="Times New Roman" w:hAnsi="Times New Roman" w:cs="Times New Roman"/>
          <w:b/>
          <w:bCs/>
          <w:sz w:val="24"/>
          <w:szCs w:val="24"/>
          <w:lang w:eastAsia="et-EE"/>
        </w:rPr>
        <w:t>0</w:t>
      </w:r>
      <w:r w:rsidRPr="5FC78A55">
        <w:rPr>
          <w:rFonts w:ascii="Times New Roman" w:hAnsi="Times New Roman" w:cs="Times New Roman"/>
          <w:b/>
          <w:bCs/>
          <w:sz w:val="24"/>
          <w:szCs w:val="24"/>
          <w:lang w:eastAsia="et-EE"/>
        </w:rPr>
        <w:t>. Rahvaraamatukogu seaduse kehtetuks tunnistamine</w:t>
      </w:r>
    </w:p>
    <w:p w:rsidRPr="00F1238D" w:rsidR="00E74D6D" w:rsidP="00F1238D" w:rsidRDefault="00E74D6D" w14:paraId="72387C6B" w14:textId="77777777">
      <w:pPr>
        <w:autoSpaceDE w:val="0"/>
        <w:autoSpaceDN w:val="0"/>
        <w:adjustRightInd w:val="0"/>
        <w:spacing w:after="0" w:line="240" w:lineRule="auto"/>
        <w:contextualSpacing/>
        <w:jc w:val="both"/>
        <w:rPr>
          <w:rFonts w:ascii="Times New Roman" w:hAnsi="Times New Roman" w:cs="Times New Roman"/>
          <w:sz w:val="24"/>
          <w:szCs w:val="24"/>
          <w:lang w:eastAsia="et-EE"/>
        </w:rPr>
      </w:pPr>
    </w:p>
    <w:p w:rsidR="0053079D" w:rsidP="00F1238D" w:rsidRDefault="00C67D26" w14:paraId="47D12B46" w14:textId="78AB768B">
      <w:pPr>
        <w:autoSpaceDE w:val="0"/>
        <w:autoSpaceDN w:val="0"/>
        <w:adjustRightInd w:val="0"/>
        <w:spacing w:after="0" w:line="240" w:lineRule="auto"/>
        <w:contextualSpacing/>
        <w:jc w:val="both"/>
        <w:rPr>
          <w:rFonts w:ascii="Times New Roman" w:hAnsi="Times New Roman" w:cs="Times New Roman"/>
          <w:sz w:val="24"/>
          <w:szCs w:val="24"/>
          <w:lang w:eastAsia="et-EE"/>
        </w:rPr>
      </w:pPr>
      <w:r w:rsidRPr="5FC78A55">
        <w:rPr>
          <w:rFonts w:ascii="Times New Roman" w:hAnsi="Times New Roman" w:cs="Times New Roman"/>
          <w:sz w:val="24"/>
          <w:szCs w:val="24"/>
          <w:lang w:eastAsia="et-EE"/>
        </w:rPr>
        <w:t>Rahvaraamatukogu seadus (RT I 1998, 103, 1696) tunnistatakse kehtetuks.</w:t>
      </w:r>
    </w:p>
    <w:p w:rsidRPr="00F1238D" w:rsidR="00C67D26" w:rsidP="00F1238D" w:rsidRDefault="00C67D26" w14:paraId="3AAFDE8F" w14:textId="77777777">
      <w:pPr>
        <w:autoSpaceDE w:val="0"/>
        <w:autoSpaceDN w:val="0"/>
        <w:adjustRightInd w:val="0"/>
        <w:spacing w:after="0" w:line="240" w:lineRule="auto"/>
        <w:contextualSpacing/>
        <w:jc w:val="both"/>
        <w:rPr>
          <w:rFonts w:ascii="Times New Roman" w:hAnsi="Times New Roman" w:cs="Times New Roman"/>
          <w:sz w:val="24"/>
          <w:szCs w:val="24"/>
          <w:lang w:eastAsia="et-EE"/>
        </w:rPr>
      </w:pPr>
    </w:p>
    <w:p w:rsidR="0053079D" w:rsidP="00F1238D" w:rsidRDefault="00C67D26" w14:paraId="3E75FA17" w14:textId="10908C82">
      <w:pPr>
        <w:autoSpaceDE w:val="0"/>
        <w:autoSpaceDN w:val="0"/>
        <w:adjustRightInd w:val="0"/>
        <w:spacing w:after="0" w:line="240" w:lineRule="auto"/>
        <w:contextualSpacing/>
        <w:jc w:val="both"/>
        <w:rPr>
          <w:rFonts w:ascii="Times New Roman" w:hAnsi="Times New Roman" w:cs="Times New Roman"/>
          <w:sz w:val="24"/>
          <w:szCs w:val="24"/>
          <w:lang w:eastAsia="et-EE"/>
        </w:rPr>
      </w:pPr>
      <w:r w:rsidRPr="5FC78A55">
        <w:rPr>
          <w:rFonts w:ascii="Times New Roman" w:hAnsi="Times New Roman" w:cs="Times New Roman"/>
          <w:b/>
          <w:bCs/>
          <w:sz w:val="24"/>
          <w:szCs w:val="24"/>
          <w:lang w:eastAsia="et-EE"/>
        </w:rPr>
        <w:t xml:space="preserve">§ </w:t>
      </w:r>
      <w:r w:rsidRPr="5FC78A55" w:rsidR="008C2AB6">
        <w:rPr>
          <w:rFonts w:ascii="Times New Roman" w:hAnsi="Times New Roman" w:cs="Times New Roman"/>
          <w:b/>
          <w:bCs/>
          <w:sz w:val="24"/>
          <w:szCs w:val="24"/>
          <w:lang w:eastAsia="et-EE"/>
        </w:rPr>
        <w:t>3</w:t>
      </w:r>
      <w:r w:rsidRPr="5FC78A55" w:rsidR="00D04416">
        <w:rPr>
          <w:rFonts w:ascii="Times New Roman" w:hAnsi="Times New Roman" w:cs="Times New Roman"/>
          <w:b/>
          <w:bCs/>
          <w:sz w:val="24"/>
          <w:szCs w:val="24"/>
          <w:lang w:eastAsia="et-EE"/>
        </w:rPr>
        <w:t>1</w:t>
      </w:r>
      <w:r w:rsidRPr="5FC78A55">
        <w:rPr>
          <w:rFonts w:ascii="Times New Roman" w:hAnsi="Times New Roman" w:cs="Times New Roman"/>
          <w:b/>
          <w:bCs/>
          <w:sz w:val="24"/>
          <w:szCs w:val="24"/>
          <w:lang w:eastAsia="et-EE"/>
        </w:rPr>
        <w:t>. Rahvaraamatukogu seaduse muutmine</w:t>
      </w:r>
    </w:p>
    <w:p w:rsidRPr="00F1238D" w:rsidR="00C67D26" w:rsidP="00F1238D" w:rsidRDefault="00C67D26" w14:paraId="606E96DC" w14:textId="77777777">
      <w:pPr>
        <w:autoSpaceDE w:val="0"/>
        <w:autoSpaceDN w:val="0"/>
        <w:adjustRightInd w:val="0"/>
        <w:spacing w:after="0" w:line="240" w:lineRule="auto"/>
        <w:contextualSpacing/>
        <w:jc w:val="both"/>
        <w:rPr>
          <w:rFonts w:ascii="Times New Roman" w:hAnsi="Times New Roman" w:cs="Times New Roman"/>
          <w:sz w:val="24"/>
          <w:szCs w:val="24"/>
          <w:lang w:eastAsia="et-EE"/>
        </w:rPr>
      </w:pPr>
    </w:p>
    <w:p w:rsidR="0053079D" w:rsidP="00F1238D" w:rsidRDefault="00C67D26" w14:paraId="4F082024" w14:textId="227D3BA4">
      <w:pPr>
        <w:autoSpaceDE w:val="0"/>
        <w:autoSpaceDN w:val="0"/>
        <w:adjustRightInd w:val="0"/>
        <w:spacing w:after="0" w:line="240" w:lineRule="auto"/>
        <w:contextualSpacing/>
        <w:jc w:val="both"/>
        <w:rPr>
          <w:rFonts w:ascii="Times New Roman" w:hAnsi="Times New Roman" w:cs="Times New Roman"/>
          <w:sz w:val="24"/>
          <w:szCs w:val="24"/>
          <w:lang w:eastAsia="et-EE"/>
        </w:rPr>
      </w:pPr>
      <w:r w:rsidRPr="5FC78A55">
        <w:rPr>
          <w:rFonts w:ascii="Times New Roman" w:hAnsi="Times New Roman" w:cs="Times New Roman"/>
          <w:sz w:val="24"/>
          <w:szCs w:val="24"/>
          <w:lang w:eastAsia="et-EE"/>
        </w:rPr>
        <w:t>Rahvaraamatukogu seaduses tehakse järgmised muudatused:</w:t>
      </w:r>
    </w:p>
    <w:p w:rsidRPr="00F1238D" w:rsidR="00C67D26" w:rsidP="00F1238D" w:rsidRDefault="00C67D26" w14:paraId="63E8CD83" w14:textId="77777777">
      <w:pPr>
        <w:autoSpaceDE w:val="0"/>
        <w:autoSpaceDN w:val="0"/>
        <w:adjustRightInd w:val="0"/>
        <w:spacing w:after="0" w:line="240" w:lineRule="auto"/>
        <w:contextualSpacing/>
        <w:jc w:val="both"/>
        <w:rPr>
          <w:rFonts w:ascii="Times New Roman" w:hAnsi="Times New Roman" w:cs="Times New Roman"/>
          <w:sz w:val="24"/>
          <w:szCs w:val="24"/>
          <w:lang w:eastAsia="et-EE"/>
        </w:rPr>
      </w:pPr>
    </w:p>
    <w:p w:rsidR="0053079D" w:rsidP="00F1238D" w:rsidRDefault="00C67D26" w14:paraId="05C5F27A" w14:textId="5023B3DF">
      <w:pPr>
        <w:autoSpaceDE w:val="0"/>
        <w:autoSpaceDN w:val="0"/>
        <w:adjustRightInd w:val="0"/>
        <w:spacing w:after="0" w:line="240" w:lineRule="auto"/>
        <w:contextualSpacing/>
        <w:jc w:val="both"/>
        <w:rPr>
          <w:rFonts w:ascii="Times New Roman" w:hAnsi="Times New Roman" w:cs="Times New Roman"/>
          <w:sz w:val="24"/>
          <w:szCs w:val="24"/>
          <w:lang w:eastAsia="et-EE"/>
        </w:rPr>
      </w:pPr>
      <w:r w:rsidRPr="5FC78A55">
        <w:rPr>
          <w:rFonts w:ascii="Times New Roman" w:hAnsi="Times New Roman" w:cs="Times New Roman"/>
          <w:b/>
          <w:bCs/>
          <w:sz w:val="24"/>
          <w:szCs w:val="24"/>
          <w:lang w:eastAsia="et-EE"/>
        </w:rPr>
        <w:t>1)</w:t>
      </w:r>
      <w:r w:rsidRPr="5FC78A55">
        <w:rPr>
          <w:rFonts w:ascii="Times New Roman" w:hAnsi="Times New Roman" w:cs="Times New Roman"/>
          <w:sz w:val="24"/>
          <w:szCs w:val="24"/>
          <w:lang w:eastAsia="et-EE"/>
        </w:rPr>
        <w:t xml:space="preserve"> </w:t>
      </w:r>
      <w:r w:rsidRPr="5FC78A55" w:rsidR="00163E33">
        <w:rPr>
          <w:rFonts w:ascii="Times New Roman" w:hAnsi="Times New Roman" w:cs="Times New Roman"/>
          <w:sz w:val="24"/>
          <w:szCs w:val="24"/>
          <w:lang w:eastAsia="et-EE"/>
        </w:rPr>
        <w:t>paragrahv 6 tunnistatakse kehtetuks;</w:t>
      </w:r>
    </w:p>
    <w:p w:rsidRPr="00F1238D" w:rsidR="00D04416" w:rsidP="00F1238D" w:rsidRDefault="00D04416" w14:paraId="26071A0E" w14:textId="77777777">
      <w:pPr>
        <w:autoSpaceDE w:val="0"/>
        <w:autoSpaceDN w:val="0"/>
        <w:adjustRightInd w:val="0"/>
        <w:spacing w:after="0" w:line="240" w:lineRule="auto"/>
        <w:contextualSpacing/>
        <w:jc w:val="both"/>
        <w:rPr>
          <w:rFonts w:ascii="Times New Roman" w:hAnsi="Times New Roman" w:cs="Times New Roman"/>
          <w:sz w:val="24"/>
          <w:szCs w:val="24"/>
          <w:lang w:eastAsia="et-EE"/>
        </w:rPr>
      </w:pPr>
    </w:p>
    <w:p w:rsidR="0053079D" w:rsidP="5FC78A55" w:rsidRDefault="00D04416" w14:paraId="49E307D9" w14:textId="1DDFAE31">
      <w:pPr>
        <w:autoSpaceDE w:val="0"/>
        <w:autoSpaceDN w:val="0"/>
        <w:adjustRightInd w:val="0"/>
        <w:spacing w:after="0" w:line="240" w:lineRule="auto"/>
        <w:contextualSpacing/>
        <w:jc w:val="both"/>
        <w:rPr>
          <w:rFonts w:ascii="Times New Roman" w:hAnsi="Times New Roman" w:cs="Times New Roman"/>
          <w:b/>
          <w:bCs/>
          <w:sz w:val="24"/>
          <w:szCs w:val="24"/>
          <w:lang w:eastAsia="et-EE"/>
        </w:rPr>
      </w:pPr>
      <w:r w:rsidRPr="5FC78A55">
        <w:rPr>
          <w:rFonts w:ascii="Times New Roman" w:hAnsi="Times New Roman" w:cs="Times New Roman"/>
          <w:b/>
          <w:bCs/>
          <w:sz w:val="24"/>
          <w:szCs w:val="24"/>
          <w:lang w:eastAsia="et-EE"/>
        </w:rPr>
        <w:t>2)</w:t>
      </w:r>
      <w:r w:rsidRPr="5FC78A55">
        <w:rPr>
          <w:rFonts w:ascii="Times New Roman" w:hAnsi="Times New Roman" w:cs="Times New Roman"/>
          <w:sz w:val="24"/>
          <w:szCs w:val="24"/>
          <w:lang w:eastAsia="et-EE"/>
        </w:rPr>
        <w:t xml:space="preserve"> seadust täiendatakse §-ga 10</w:t>
      </w:r>
      <w:r w:rsidRPr="5FC78A55">
        <w:rPr>
          <w:rFonts w:ascii="Times New Roman" w:hAnsi="Times New Roman" w:cs="Times New Roman"/>
          <w:sz w:val="24"/>
          <w:szCs w:val="24"/>
          <w:vertAlign w:val="superscript"/>
          <w:lang w:eastAsia="et-EE"/>
        </w:rPr>
        <w:t>1</w:t>
      </w:r>
      <w:r w:rsidRPr="5FC78A55">
        <w:rPr>
          <w:rFonts w:ascii="Times New Roman" w:hAnsi="Times New Roman" w:cs="Times New Roman"/>
          <w:sz w:val="24"/>
          <w:szCs w:val="24"/>
          <w:lang w:eastAsia="et-EE"/>
        </w:rPr>
        <w:t xml:space="preserve"> järgmises sõnastuses:</w:t>
      </w:r>
    </w:p>
    <w:p w:rsidRPr="00F1238D" w:rsidR="00D04416" w:rsidP="00F1238D" w:rsidRDefault="00D04416" w14:paraId="0042E6DD" w14:textId="77777777">
      <w:pPr>
        <w:autoSpaceDE w:val="0"/>
        <w:autoSpaceDN w:val="0"/>
        <w:adjustRightInd w:val="0"/>
        <w:spacing w:after="0" w:line="240" w:lineRule="auto"/>
        <w:contextualSpacing/>
        <w:jc w:val="both"/>
        <w:rPr>
          <w:rFonts w:ascii="Times New Roman" w:hAnsi="Times New Roman" w:cs="Times New Roman"/>
          <w:sz w:val="24"/>
          <w:szCs w:val="24"/>
          <w:lang w:eastAsia="et-EE"/>
        </w:rPr>
      </w:pPr>
    </w:p>
    <w:p w:rsidR="0053079D" w:rsidP="00F1238D" w:rsidRDefault="00D04416" w14:paraId="25B0F31D" w14:textId="23827C1A">
      <w:pPr>
        <w:spacing w:after="0" w:line="240" w:lineRule="auto"/>
        <w:contextualSpacing/>
        <w:jc w:val="both"/>
        <w:rPr>
          <w:rFonts w:ascii="Times New Roman" w:hAnsi="Times New Roman" w:cs="Times New Roman"/>
          <w:b/>
          <w:bCs/>
          <w:sz w:val="24"/>
          <w:szCs w:val="24"/>
        </w:rPr>
      </w:pPr>
      <w:r w:rsidRPr="5FC78A55">
        <w:rPr>
          <w:rFonts w:ascii="Times New Roman" w:hAnsi="Times New Roman" w:cs="Times New Roman"/>
          <w:sz w:val="24"/>
          <w:szCs w:val="24"/>
        </w:rPr>
        <w:t>„</w:t>
      </w:r>
      <w:r w:rsidRPr="5FC78A55">
        <w:rPr>
          <w:rFonts w:ascii="Times New Roman" w:hAnsi="Times New Roman" w:cs="Times New Roman"/>
          <w:b/>
          <w:bCs/>
          <w:sz w:val="24"/>
          <w:szCs w:val="24"/>
        </w:rPr>
        <w:t>§ 10</w:t>
      </w:r>
      <w:r w:rsidRPr="5FC78A55">
        <w:rPr>
          <w:rFonts w:ascii="Times New Roman" w:hAnsi="Times New Roman" w:cs="Times New Roman"/>
          <w:b/>
          <w:bCs/>
          <w:sz w:val="24"/>
          <w:szCs w:val="24"/>
          <w:vertAlign w:val="superscript"/>
        </w:rPr>
        <w:t>1</w:t>
      </w:r>
      <w:r w:rsidRPr="5FC78A55">
        <w:rPr>
          <w:rFonts w:ascii="Times New Roman" w:hAnsi="Times New Roman" w:cs="Times New Roman"/>
          <w:b/>
          <w:bCs/>
          <w:sz w:val="24"/>
          <w:szCs w:val="24"/>
        </w:rPr>
        <w:t>. Raamatukogude andmekogu</w:t>
      </w:r>
    </w:p>
    <w:p w:rsidRPr="00F1238D" w:rsidR="00D04416" w:rsidP="00F1238D" w:rsidRDefault="00D04416" w14:paraId="5B095E7B" w14:textId="77777777">
      <w:pPr>
        <w:spacing w:after="0" w:line="240" w:lineRule="auto"/>
        <w:contextualSpacing/>
        <w:jc w:val="both"/>
        <w:rPr>
          <w:rFonts w:ascii="Times New Roman" w:hAnsi="Times New Roman" w:cs="Times New Roman"/>
          <w:b/>
          <w:bCs/>
          <w:sz w:val="24"/>
          <w:szCs w:val="24"/>
        </w:rPr>
      </w:pPr>
    </w:p>
    <w:p w:rsidR="0053079D" w:rsidP="00F1238D" w:rsidRDefault="00D04416" w14:paraId="106B6CDD" w14:textId="230EDDC9">
      <w:pPr>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(1) Käesolevast seadusest ja muudest õigusaktidest tulenevate ülesannete elektrooniliseks täitmiseks kasutab rahvaraamatukogu raamatukogude andmekogu.</w:t>
      </w:r>
    </w:p>
    <w:p w:rsidRPr="00F1238D" w:rsidR="00D04416" w:rsidP="00F1238D" w:rsidRDefault="00D04416" w14:paraId="23C33BC3" w14:textId="77777777">
      <w:pPr>
        <w:spacing w:after="0" w:line="240" w:lineRule="auto"/>
        <w:contextualSpacing/>
        <w:jc w:val="both"/>
        <w:rPr>
          <w:rFonts w:ascii="Times New Roman" w:hAnsi="Times New Roman" w:cs="Times New Roman"/>
          <w:sz w:val="24"/>
          <w:szCs w:val="24"/>
        </w:rPr>
      </w:pPr>
    </w:p>
    <w:p w:rsidR="0053079D" w:rsidP="00F1238D" w:rsidRDefault="00D04416" w14:paraId="043C1F26" w14:textId="6F149F62">
      <w:pPr>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(2) Raamatukogude andmekoguga liitumine on rahvaraamatukogule kohustuslik.</w:t>
      </w:r>
    </w:p>
    <w:p w:rsidRPr="00F1238D" w:rsidR="00D04416" w:rsidP="00F1238D" w:rsidRDefault="00D04416" w14:paraId="737B0750" w14:textId="77777777">
      <w:pPr>
        <w:spacing w:after="0" w:line="240" w:lineRule="auto"/>
        <w:contextualSpacing/>
        <w:jc w:val="both"/>
        <w:rPr>
          <w:rFonts w:ascii="Times New Roman" w:hAnsi="Times New Roman" w:cs="Times New Roman"/>
          <w:sz w:val="24"/>
          <w:szCs w:val="24"/>
        </w:rPr>
      </w:pPr>
    </w:p>
    <w:p w:rsidR="0053079D" w:rsidP="00F1238D" w:rsidRDefault="00D04416" w14:paraId="1183A583" w14:textId="7CC8B895">
      <w:pPr>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(3) Raamatukogude andmekoguga liitumine ja andmekogu kasutamine on rahvaraamatukogule tasuta.“;</w:t>
      </w:r>
    </w:p>
    <w:p w:rsidRPr="00F1238D" w:rsidR="00163E33" w:rsidP="00F1238D" w:rsidRDefault="00163E33" w14:paraId="296AF7C4" w14:textId="77777777">
      <w:pPr>
        <w:autoSpaceDE w:val="0"/>
        <w:autoSpaceDN w:val="0"/>
        <w:adjustRightInd w:val="0"/>
        <w:spacing w:after="0" w:line="240" w:lineRule="auto"/>
        <w:contextualSpacing/>
        <w:jc w:val="both"/>
        <w:rPr>
          <w:rFonts w:ascii="Times New Roman" w:hAnsi="Times New Roman" w:cs="Times New Roman"/>
          <w:sz w:val="24"/>
          <w:szCs w:val="24"/>
          <w:lang w:eastAsia="et-EE"/>
        </w:rPr>
      </w:pPr>
    </w:p>
    <w:p w:rsidR="0053079D" w:rsidP="00F1238D" w:rsidRDefault="00D04416" w14:paraId="0271489E" w14:textId="605B0E72">
      <w:pPr>
        <w:autoSpaceDE w:val="0"/>
        <w:autoSpaceDN w:val="0"/>
        <w:adjustRightInd w:val="0"/>
        <w:spacing w:after="0" w:line="240" w:lineRule="auto"/>
        <w:contextualSpacing/>
        <w:jc w:val="both"/>
        <w:rPr>
          <w:rFonts w:ascii="Times New Roman" w:hAnsi="Times New Roman" w:cs="Times New Roman"/>
          <w:sz w:val="24"/>
          <w:szCs w:val="24"/>
          <w:lang w:eastAsia="et-EE"/>
        </w:rPr>
      </w:pPr>
      <w:r w:rsidRPr="5FC78A55">
        <w:rPr>
          <w:rFonts w:ascii="Times New Roman" w:hAnsi="Times New Roman" w:cs="Times New Roman"/>
          <w:b/>
          <w:bCs/>
          <w:sz w:val="24"/>
          <w:szCs w:val="24"/>
          <w:lang w:eastAsia="et-EE"/>
        </w:rPr>
        <w:t>3</w:t>
      </w:r>
      <w:r w:rsidRPr="5FC78A55" w:rsidR="00163E33">
        <w:rPr>
          <w:rFonts w:ascii="Times New Roman" w:hAnsi="Times New Roman" w:cs="Times New Roman"/>
          <w:b/>
          <w:bCs/>
          <w:sz w:val="24"/>
          <w:szCs w:val="24"/>
          <w:lang w:eastAsia="et-EE"/>
        </w:rPr>
        <w:t>)</w:t>
      </w:r>
      <w:r w:rsidRPr="5FC78A55" w:rsidR="00163E33">
        <w:rPr>
          <w:rFonts w:ascii="Times New Roman" w:hAnsi="Times New Roman" w:cs="Times New Roman"/>
          <w:sz w:val="24"/>
          <w:szCs w:val="24"/>
          <w:lang w:eastAsia="et-EE"/>
        </w:rPr>
        <w:t xml:space="preserve"> </w:t>
      </w:r>
      <w:r w:rsidRPr="5FC78A55" w:rsidR="00A43D9E">
        <w:rPr>
          <w:rFonts w:ascii="Times New Roman" w:hAnsi="Times New Roman" w:cs="Times New Roman"/>
          <w:sz w:val="24"/>
          <w:szCs w:val="24"/>
          <w:lang w:eastAsia="et-EE"/>
        </w:rPr>
        <w:t>paragrahvi 1</w:t>
      </w:r>
      <w:r w:rsidRPr="5FC78A55" w:rsidR="0079315D">
        <w:rPr>
          <w:rFonts w:ascii="Times New Roman" w:hAnsi="Times New Roman" w:cs="Times New Roman"/>
          <w:sz w:val="24"/>
          <w:szCs w:val="24"/>
          <w:lang w:eastAsia="et-EE"/>
        </w:rPr>
        <w:t>3</w:t>
      </w:r>
      <w:r w:rsidRPr="5FC78A55" w:rsidR="00A43D9E">
        <w:rPr>
          <w:rFonts w:ascii="Times New Roman" w:hAnsi="Times New Roman" w:cs="Times New Roman"/>
          <w:sz w:val="24"/>
          <w:szCs w:val="24"/>
          <w:lang w:eastAsia="et-EE"/>
        </w:rPr>
        <w:t xml:space="preserve"> lõike 2 punktist 1 jäetakse välja tekstiosa „</w:t>
      </w:r>
      <w:r w:rsidRPr="5FC78A55" w:rsidR="00A43D9E">
        <w:rPr>
          <w:rFonts w:ascii="Times New Roman" w:hAnsi="Times New Roman" w:eastAsia="Times New Roman" w:cs="Times New Roman"/>
          <w:sz w:val="24"/>
          <w:szCs w:val="24"/>
          <w:lang w:eastAsia="et-EE"/>
        </w:rPr>
        <w:t>, välja arvatud käesoleva paragrahvi lõikes 4 nimetatud töötajate puhul</w:t>
      </w:r>
      <w:r w:rsidRPr="5FC78A55" w:rsidR="00A43D9E">
        <w:rPr>
          <w:rFonts w:ascii="Times New Roman" w:hAnsi="Times New Roman" w:cs="Times New Roman"/>
          <w:sz w:val="24"/>
          <w:szCs w:val="24"/>
          <w:lang w:eastAsia="et-EE"/>
        </w:rPr>
        <w:t>“;</w:t>
      </w:r>
    </w:p>
    <w:p w:rsidRPr="00F1238D" w:rsidR="00A43D9E" w:rsidP="00F1238D" w:rsidRDefault="00A43D9E" w14:paraId="4E44F831" w14:textId="77777777">
      <w:pPr>
        <w:autoSpaceDE w:val="0"/>
        <w:autoSpaceDN w:val="0"/>
        <w:adjustRightInd w:val="0"/>
        <w:spacing w:after="0" w:line="240" w:lineRule="auto"/>
        <w:contextualSpacing/>
        <w:jc w:val="both"/>
        <w:rPr>
          <w:rFonts w:ascii="Times New Roman" w:hAnsi="Times New Roman" w:cs="Times New Roman"/>
          <w:sz w:val="24"/>
          <w:szCs w:val="24"/>
          <w:lang w:eastAsia="et-EE"/>
        </w:rPr>
      </w:pPr>
    </w:p>
    <w:p w:rsidR="0053079D" w:rsidP="00F1238D" w:rsidRDefault="00D04416" w14:paraId="4EFB8773" w14:textId="67FB6348">
      <w:pPr>
        <w:autoSpaceDE w:val="0"/>
        <w:autoSpaceDN w:val="0"/>
        <w:adjustRightInd w:val="0"/>
        <w:spacing w:after="0" w:line="240" w:lineRule="auto"/>
        <w:contextualSpacing/>
        <w:jc w:val="both"/>
        <w:rPr>
          <w:rFonts w:ascii="Times New Roman" w:hAnsi="Times New Roman" w:cs="Times New Roman"/>
          <w:sz w:val="24"/>
          <w:szCs w:val="24"/>
          <w:lang w:eastAsia="et-EE"/>
        </w:rPr>
      </w:pPr>
      <w:r w:rsidRPr="5FC78A55">
        <w:rPr>
          <w:rFonts w:ascii="Times New Roman" w:hAnsi="Times New Roman" w:cs="Times New Roman"/>
          <w:b/>
          <w:bCs/>
          <w:sz w:val="24"/>
          <w:szCs w:val="24"/>
          <w:lang w:eastAsia="et-EE"/>
        </w:rPr>
        <w:t>4</w:t>
      </w:r>
      <w:r w:rsidRPr="5FC78A55" w:rsidR="00A43D9E">
        <w:rPr>
          <w:rFonts w:ascii="Times New Roman" w:hAnsi="Times New Roman" w:cs="Times New Roman"/>
          <w:b/>
          <w:bCs/>
          <w:sz w:val="24"/>
          <w:szCs w:val="24"/>
          <w:lang w:eastAsia="et-EE"/>
        </w:rPr>
        <w:t>)</w:t>
      </w:r>
      <w:r w:rsidRPr="5FC78A55" w:rsidR="00A43D9E">
        <w:rPr>
          <w:rFonts w:ascii="Times New Roman" w:hAnsi="Times New Roman" w:cs="Times New Roman"/>
          <w:sz w:val="24"/>
          <w:szCs w:val="24"/>
          <w:lang w:eastAsia="et-EE"/>
        </w:rPr>
        <w:t xml:space="preserve"> </w:t>
      </w:r>
      <w:r w:rsidRPr="5FC78A55" w:rsidR="00250246">
        <w:rPr>
          <w:rFonts w:ascii="Times New Roman" w:hAnsi="Times New Roman" w:cs="Times New Roman"/>
          <w:sz w:val="24"/>
          <w:szCs w:val="24"/>
          <w:lang w:eastAsia="et-EE"/>
        </w:rPr>
        <w:t>paragrahvi 1</w:t>
      </w:r>
      <w:r w:rsidRPr="5FC78A55" w:rsidR="0079315D">
        <w:rPr>
          <w:rFonts w:ascii="Times New Roman" w:hAnsi="Times New Roman" w:cs="Times New Roman"/>
          <w:sz w:val="24"/>
          <w:szCs w:val="24"/>
          <w:lang w:eastAsia="et-EE"/>
        </w:rPr>
        <w:t>3</w:t>
      </w:r>
      <w:r w:rsidRPr="5FC78A55" w:rsidR="00250246">
        <w:rPr>
          <w:rFonts w:ascii="Times New Roman" w:hAnsi="Times New Roman" w:cs="Times New Roman"/>
          <w:sz w:val="24"/>
          <w:szCs w:val="24"/>
          <w:lang w:eastAsia="et-EE"/>
        </w:rPr>
        <w:t xml:space="preserve"> lõige 4 tunnistatakse kehtetuks</w:t>
      </w:r>
      <w:r w:rsidRPr="5FC78A55" w:rsidR="00DF40C4">
        <w:rPr>
          <w:rFonts w:ascii="Times New Roman" w:hAnsi="Times New Roman" w:cs="Times New Roman"/>
          <w:sz w:val="24"/>
          <w:szCs w:val="24"/>
          <w:lang w:eastAsia="et-EE"/>
        </w:rPr>
        <w:t>;</w:t>
      </w:r>
    </w:p>
    <w:p w:rsidRPr="00F1238D" w:rsidR="00DF40C4" w:rsidP="00F1238D" w:rsidRDefault="00DF40C4" w14:paraId="57C789E9" w14:textId="77777777">
      <w:pPr>
        <w:autoSpaceDE w:val="0"/>
        <w:autoSpaceDN w:val="0"/>
        <w:adjustRightInd w:val="0"/>
        <w:spacing w:after="0" w:line="240" w:lineRule="auto"/>
        <w:contextualSpacing/>
        <w:jc w:val="both"/>
        <w:rPr>
          <w:rFonts w:ascii="Times New Roman" w:hAnsi="Times New Roman" w:cs="Times New Roman"/>
          <w:sz w:val="24"/>
          <w:szCs w:val="24"/>
          <w:lang w:eastAsia="et-EE"/>
        </w:rPr>
      </w:pPr>
    </w:p>
    <w:p w:rsidR="0053079D" w:rsidP="00F1238D" w:rsidRDefault="00D04416" w14:paraId="22882D82" w14:textId="6D50ACA4">
      <w:pPr>
        <w:autoSpaceDE w:val="0"/>
        <w:autoSpaceDN w:val="0"/>
        <w:adjustRightInd w:val="0"/>
        <w:spacing w:after="0" w:line="240" w:lineRule="auto"/>
        <w:contextualSpacing/>
        <w:jc w:val="both"/>
        <w:rPr>
          <w:rFonts w:ascii="Times New Roman" w:hAnsi="Times New Roman" w:cs="Times New Roman"/>
          <w:sz w:val="24"/>
          <w:szCs w:val="24"/>
          <w:lang w:eastAsia="et-EE"/>
        </w:rPr>
      </w:pPr>
      <w:r w:rsidRPr="5FC78A55">
        <w:rPr>
          <w:rFonts w:ascii="Times New Roman" w:hAnsi="Times New Roman" w:cs="Times New Roman"/>
          <w:b/>
          <w:bCs/>
          <w:sz w:val="24"/>
          <w:szCs w:val="24"/>
          <w:lang w:eastAsia="et-EE"/>
        </w:rPr>
        <w:t>5</w:t>
      </w:r>
      <w:r w:rsidRPr="5FC78A55" w:rsidR="00DF40C4">
        <w:rPr>
          <w:rFonts w:ascii="Times New Roman" w:hAnsi="Times New Roman" w:cs="Times New Roman"/>
          <w:b/>
          <w:bCs/>
          <w:sz w:val="24"/>
          <w:szCs w:val="24"/>
          <w:lang w:eastAsia="et-EE"/>
        </w:rPr>
        <w:t>)</w:t>
      </w:r>
      <w:r w:rsidRPr="5FC78A55" w:rsidR="00DF40C4">
        <w:rPr>
          <w:rFonts w:ascii="Times New Roman" w:hAnsi="Times New Roman" w:cs="Times New Roman"/>
          <w:sz w:val="24"/>
          <w:szCs w:val="24"/>
          <w:lang w:eastAsia="et-EE"/>
        </w:rPr>
        <w:t xml:space="preserve"> paragrahvi 1</w:t>
      </w:r>
      <w:r w:rsidRPr="5FC78A55" w:rsidR="0079315D">
        <w:rPr>
          <w:rFonts w:ascii="Times New Roman" w:hAnsi="Times New Roman" w:cs="Times New Roman"/>
          <w:sz w:val="24"/>
          <w:szCs w:val="24"/>
          <w:lang w:eastAsia="et-EE"/>
        </w:rPr>
        <w:t>3</w:t>
      </w:r>
      <w:r w:rsidRPr="5FC78A55" w:rsidR="00DF40C4">
        <w:rPr>
          <w:rFonts w:ascii="Times New Roman" w:hAnsi="Times New Roman" w:cs="Times New Roman"/>
          <w:sz w:val="24"/>
          <w:szCs w:val="24"/>
          <w:lang w:eastAsia="et-EE"/>
        </w:rPr>
        <w:t xml:space="preserve"> lõige 8 muudetakse ja sõnastatakse järgmiselt:</w:t>
      </w:r>
    </w:p>
    <w:p w:rsidRPr="00F1238D" w:rsidR="00DF40C4" w:rsidP="00F1238D" w:rsidRDefault="00DF40C4" w14:paraId="1E953941" w14:textId="77777777">
      <w:pPr>
        <w:autoSpaceDE w:val="0"/>
        <w:autoSpaceDN w:val="0"/>
        <w:adjustRightInd w:val="0"/>
        <w:spacing w:after="0" w:line="240" w:lineRule="auto"/>
        <w:contextualSpacing/>
        <w:jc w:val="both"/>
        <w:rPr>
          <w:rFonts w:ascii="Times New Roman" w:hAnsi="Times New Roman" w:cs="Times New Roman"/>
          <w:sz w:val="24"/>
          <w:szCs w:val="24"/>
          <w:lang w:eastAsia="et-EE"/>
        </w:rPr>
      </w:pPr>
    </w:p>
    <w:p w:rsidR="0053079D" w:rsidP="00F1238D" w:rsidRDefault="00DF40C4" w14:paraId="5D469FD4" w14:textId="40E0D772">
      <w:pPr>
        <w:spacing w:after="0" w:line="240" w:lineRule="auto"/>
        <w:contextualSpacing/>
        <w:jc w:val="both"/>
        <w:rPr>
          <w:rFonts w:ascii="Times New Roman" w:hAnsi="Times New Roman" w:cs="Times New Roman"/>
          <w:sz w:val="24"/>
          <w:szCs w:val="24"/>
          <w:lang w:eastAsia="et-EE"/>
        </w:rPr>
      </w:pPr>
      <w:r w:rsidRPr="5FC78A55">
        <w:rPr>
          <w:rFonts w:ascii="Times New Roman" w:hAnsi="Times New Roman" w:cs="Times New Roman"/>
          <w:sz w:val="24"/>
          <w:szCs w:val="24"/>
          <w:lang w:eastAsia="et-EE"/>
        </w:rPr>
        <w:t>„</w:t>
      </w:r>
      <w:r w:rsidRPr="5FC78A55">
        <w:rPr>
          <w:rFonts w:ascii="Times New Roman" w:hAnsi="Times New Roman" w:cs="Times New Roman"/>
          <w:sz w:val="24"/>
          <w:szCs w:val="24"/>
        </w:rPr>
        <w:t>(8) Riigieelarvest rahvaraamatukogudele või rahvaraamatukogude valdkonnas tegutsevatele muudele asutustele või isikutele antavate toetuste täpsema liigituse ning toetuse taotlemise, taotleja hindamise ja toetuse määramise tingimused ja korra kehtestab valdkonna eest vastutav minister määrusega.</w:t>
      </w:r>
      <w:r w:rsidRPr="5FC78A55">
        <w:rPr>
          <w:rFonts w:ascii="Times New Roman" w:hAnsi="Times New Roman" w:cs="Times New Roman"/>
          <w:sz w:val="24"/>
          <w:szCs w:val="24"/>
          <w:lang w:eastAsia="et-EE"/>
        </w:rPr>
        <w:t>“</w:t>
      </w:r>
      <w:r w:rsidRPr="5FC78A55" w:rsidR="00EF7C84">
        <w:rPr>
          <w:rFonts w:ascii="Times New Roman" w:hAnsi="Times New Roman" w:cs="Times New Roman"/>
          <w:sz w:val="24"/>
          <w:szCs w:val="24"/>
          <w:lang w:eastAsia="et-EE"/>
        </w:rPr>
        <w:t>.</w:t>
      </w:r>
    </w:p>
    <w:p w:rsidRPr="00F1238D" w:rsidR="00DA771F" w:rsidP="00F1238D" w:rsidRDefault="00DA771F" w14:paraId="13B3500D" w14:textId="77777777">
      <w:pPr>
        <w:spacing w:after="0" w:line="240" w:lineRule="auto"/>
        <w:contextualSpacing/>
        <w:jc w:val="both"/>
        <w:rPr>
          <w:rFonts w:ascii="Times New Roman" w:hAnsi="Times New Roman" w:cs="Times New Roman"/>
          <w:sz w:val="24"/>
          <w:szCs w:val="24"/>
          <w:lang w:eastAsia="et-EE"/>
        </w:rPr>
      </w:pPr>
    </w:p>
    <w:p w:rsidR="0053079D" w:rsidP="00F1238D" w:rsidRDefault="00DA771F" w14:paraId="796E6C6B" w14:textId="3D964EF2">
      <w:pPr>
        <w:spacing w:after="0" w:line="240" w:lineRule="auto"/>
        <w:contextualSpacing/>
        <w:jc w:val="both"/>
        <w:rPr>
          <w:rFonts w:ascii="Times New Roman" w:hAnsi="Times New Roman" w:cs="Times New Roman"/>
          <w:sz w:val="24"/>
          <w:szCs w:val="24"/>
          <w:lang w:eastAsia="et-EE"/>
        </w:rPr>
      </w:pPr>
      <w:r w:rsidRPr="5FC78A55">
        <w:rPr>
          <w:rFonts w:ascii="Times New Roman" w:hAnsi="Times New Roman" w:cs="Times New Roman"/>
          <w:b/>
          <w:bCs/>
          <w:sz w:val="24"/>
          <w:szCs w:val="24"/>
          <w:lang w:eastAsia="et-EE"/>
        </w:rPr>
        <w:t>§ 3</w:t>
      </w:r>
      <w:r w:rsidRPr="5FC78A55" w:rsidR="00D04416">
        <w:rPr>
          <w:rFonts w:ascii="Times New Roman" w:hAnsi="Times New Roman" w:cs="Times New Roman"/>
          <w:b/>
          <w:bCs/>
          <w:sz w:val="24"/>
          <w:szCs w:val="24"/>
          <w:lang w:eastAsia="et-EE"/>
        </w:rPr>
        <w:t>2</w:t>
      </w:r>
      <w:r w:rsidRPr="5FC78A55">
        <w:rPr>
          <w:rFonts w:ascii="Times New Roman" w:hAnsi="Times New Roman" w:cs="Times New Roman"/>
          <w:b/>
          <w:bCs/>
          <w:sz w:val="24"/>
          <w:szCs w:val="24"/>
          <w:lang w:eastAsia="et-EE"/>
        </w:rPr>
        <w:t>. Säilituseksemplari seaduse muutmine</w:t>
      </w:r>
    </w:p>
    <w:p w:rsidRPr="00F1238D" w:rsidR="00A57BA0" w:rsidP="00F1238D" w:rsidRDefault="00A57BA0" w14:paraId="20C6DA76" w14:textId="77777777">
      <w:pPr>
        <w:spacing w:after="0" w:line="240" w:lineRule="auto"/>
        <w:contextualSpacing/>
        <w:jc w:val="both"/>
        <w:rPr>
          <w:rFonts w:ascii="Times New Roman" w:hAnsi="Times New Roman" w:cs="Times New Roman"/>
          <w:sz w:val="24"/>
          <w:szCs w:val="24"/>
          <w:lang w:eastAsia="et-EE"/>
        </w:rPr>
      </w:pPr>
    </w:p>
    <w:p w:rsidR="0053079D" w:rsidP="00F1238D" w:rsidRDefault="00A57BA0" w14:paraId="236138D4" w14:textId="5CF763D4">
      <w:pPr>
        <w:spacing w:after="0" w:line="240" w:lineRule="auto"/>
        <w:contextualSpacing/>
        <w:jc w:val="both"/>
        <w:rPr>
          <w:rFonts w:ascii="Times New Roman" w:hAnsi="Times New Roman" w:cs="Times New Roman"/>
          <w:sz w:val="24"/>
          <w:szCs w:val="24"/>
          <w:lang w:eastAsia="et-EE"/>
        </w:rPr>
      </w:pPr>
      <w:r w:rsidRPr="5FC78A55">
        <w:rPr>
          <w:rFonts w:ascii="Times New Roman" w:hAnsi="Times New Roman" w:cs="Times New Roman"/>
          <w:sz w:val="24"/>
          <w:szCs w:val="24"/>
          <w:lang w:eastAsia="et-EE"/>
        </w:rPr>
        <w:t>Säilituseksemplari seaduse § 18 lõikest 1 jäetakse välja tekstiosa „Eesti Rahvusraamatukogu seaduse § 10 lõike 1 punkti 15 alusel kehtestatud korra kohaselt“.</w:t>
      </w:r>
    </w:p>
    <w:p w:rsidRPr="00F1238D" w:rsidR="00B330F7" w:rsidP="00F1238D" w:rsidRDefault="00B330F7" w14:paraId="395083E9" w14:textId="77777777">
      <w:pPr>
        <w:autoSpaceDE w:val="0"/>
        <w:autoSpaceDN w:val="0"/>
        <w:adjustRightInd w:val="0"/>
        <w:spacing w:after="0" w:line="240" w:lineRule="auto"/>
        <w:contextualSpacing/>
        <w:jc w:val="both"/>
        <w:rPr>
          <w:rFonts w:ascii="Times New Roman" w:hAnsi="Times New Roman" w:cs="Times New Roman"/>
          <w:sz w:val="24"/>
          <w:szCs w:val="24"/>
          <w:lang w:eastAsia="et-EE"/>
        </w:rPr>
      </w:pPr>
    </w:p>
    <w:p w:rsidRPr="00F1238D" w:rsidR="00B330F7" w:rsidP="00F1238D" w:rsidRDefault="00B330F7" w14:paraId="13278264" w14:textId="77777777">
      <w:pPr>
        <w:autoSpaceDE w:val="0"/>
        <w:autoSpaceDN w:val="0"/>
        <w:adjustRightInd w:val="0"/>
        <w:spacing w:after="0" w:line="240" w:lineRule="auto"/>
        <w:contextualSpacing/>
        <w:jc w:val="center"/>
        <w:rPr>
          <w:rFonts w:ascii="Times New Roman" w:hAnsi="Times New Roman" w:cs="Times New Roman"/>
          <w:b/>
          <w:bCs/>
          <w:sz w:val="24"/>
          <w:szCs w:val="24"/>
          <w:lang w:eastAsia="et-EE"/>
        </w:rPr>
      </w:pPr>
      <w:r w:rsidRPr="00F1238D">
        <w:rPr>
          <w:rFonts w:ascii="Times New Roman" w:hAnsi="Times New Roman" w:cs="Times New Roman"/>
          <w:b/>
          <w:bCs/>
          <w:sz w:val="24"/>
          <w:szCs w:val="24"/>
          <w:lang w:eastAsia="et-EE"/>
        </w:rPr>
        <w:t>3. jagu</w:t>
      </w:r>
    </w:p>
    <w:p w:rsidR="0053079D" w:rsidP="00F1238D" w:rsidRDefault="00B330F7" w14:paraId="63CDDD27" w14:textId="583D5517">
      <w:pPr>
        <w:autoSpaceDE w:val="0"/>
        <w:autoSpaceDN w:val="0"/>
        <w:adjustRightInd w:val="0"/>
        <w:spacing w:after="0" w:line="240" w:lineRule="auto"/>
        <w:contextualSpacing/>
        <w:jc w:val="center"/>
        <w:rPr>
          <w:rFonts w:ascii="Times New Roman" w:hAnsi="Times New Roman" w:cs="Times New Roman"/>
          <w:sz w:val="24"/>
          <w:szCs w:val="24"/>
          <w:lang w:eastAsia="et-EE"/>
        </w:rPr>
      </w:pPr>
      <w:r w:rsidRPr="5FC78A55">
        <w:rPr>
          <w:rFonts w:ascii="Times New Roman" w:hAnsi="Times New Roman" w:cs="Times New Roman"/>
          <w:b/>
          <w:bCs/>
          <w:sz w:val="24"/>
          <w:szCs w:val="24"/>
          <w:lang w:eastAsia="et-EE"/>
        </w:rPr>
        <w:t>Seaduse jõustumine</w:t>
      </w:r>
    </w:p>
    <w:p w:rsidRPr="00F1238D" w:rsidR="00B330F7" w:rsidP="00F1238D" w:rsidRDefault="00B330F7" w14:paraId="7A03703D" w14:textId="77777777">
      <w:pPr>
        <w:autoSpaceDE w:val="0"/>
        <w:autoSpaceDN w:val="0"/>
        <w:adjustRightInd w:val="0"/>
        <w:spacing w:after="0" w:line="240" w:lineRule="auto"/>
        <w:contextualSpacing/>
        <w:jc w:val="center"/>
        <w:rPr>
          <w:rFonts w:ascii="Times New Roman" w:hAnsi="Times New Roman" w:cs="Times New Roman"/>
          <w:sz w:val="24"/>
          <w:szCs w:val="24"/>
          <w:lang w:eastAsia="et-EE"/>
        </w:rPr>
      </w:pPr>
    </w:p>
    <w:p w:rsidR="0053079D" w:rsidP="00F1238D" w:rsidRDefault="00B330F7" w14:paraId="6BAA0D96" w14:textId="1A47FA9B">
      <w:pPr>
        <w:autoSpaceDE w:val="0"/>
        <w:autoSpaceDN w:val="0"/>
        <w:adjustRightInd w:val="0"/>
        <w:spacing w:after="0" w:line="240" w:lineRule="auto"/>
        <w:contextualSpacing/>
        <w:jc w:val="both"/>
        <w:rPr>
          <w:rFonts w:ascii="Times New Roman" w:hAnsi="Times New Roman" w:cs="Times New Roman"/>
          <w:sz w:val="24"/>
          <w:szCs w:val="24"/>
          <w:lang w:eastAsia="et-EE"/>
        </w:rPr>
      </w:pPr>
      <w:r w:rsidRPr="5FC78A55">
        <w:rPr>
          <w:rFonts w:ascii="Times New Roman" w:hAnsi="Times New Roman" w:cs="Times New Roman"/>
          <w:b/>
          <w:bCs/>
          <w:sz w:val="24"/>
          <w:szCs w:val="24"/>
          <w:lang w:eastAsia="et-EE"/>
        </w:rPr>
        <w:t xml:space="preserve">§ </w:t>
      </w:r>
      <w:r w:rsidRPr="5FC78A55" w:rsidR="000D2C45">
        <w:rPr>
          <w:rFonts w:ascii="Times New Roman" w:hAnsi="Times New Roman" w:cs="Times New Roman"/>
          <w:b/>
          <w:bCs/>
          <w:sz w:val="24"/>
          <w:szCs w:val="24"/>
          <w:lang w:eastAsia="et-EE"/>
        </w:rPr>
        <w:t>3</w:t>
      </w:r>
      <w:r w:rsidRPr="5FC78A55" w:rsidR="00D04416">
        <w:rPr>
          <w:rFonts w:ascii="Times New Roman" w:hAnsi="Times New Roman" w:cs="Times New Roman"/>
          <w:b/>
          <w:bCs/>
          <w:sz w:val="24"/>
          <w:szCs w:val="24"/>
          <w:lang w:eastAsia="et-EE"/>
        </w:rPr>
        <w:t>3</w:t>
      </w:r>
      <w:r w:rsidRPr="5FC78A55">
        <w:rPr>
          <w:rFonts w:ascii="Times New Roman" w:hAnsi="Times New Roman" w:cs="Times New Roman"/>
          <w:b/>
          <w:bCs/>
          <w:sz w:val="24"/>
          <w:szCs w:val="24"/>
          <w:lang w:eastAsia="et-EE"/>
        </w:rPr>
        <w:t>. Seaduse jõustumine</w:t>
      </w:r>
    </w:p>
    <w:p w:rsidRPr="00F1238D" w:rsidR="00B330F7" w:rsidP="00F1238D" w:rsidRDefault="00B330F7" w14:paraId="3C148A1A" w14:textId="77777777">
      <w:pPr>
        <w:autoSpaceDE w:val="0"/>
        <w:autoSpaceDN w:val="0"/>
        <w:adjustRightInd w:val="0"/>
        <w:spacing w:after="0" w:line="240" w:lineRule="auto"/>
        <w:contextualSpacing/>
        <w:jc w:val="both"/>
        <w:rPr>
          <w:rFonts w:ascii="Times New Roman" w:hAnsi="Times New Roman" w:cs="Times New Roman"/>
          <w:sz w:val="24"/>
          <w:szCs w:val="24"/>
          <w:lang w:eastAsia="et-EE"/>
        </w:rPr>
      </w:pPr>
    </w:p>
    <w:p w:rsidR="0053079D" w:rsidP="00F1238D" w:rsidRDefault="00DC3C26" w14:paraId="75D82D53" w14:textId="3D8CBB90">
      <w:pPr>
        <w:autoSpaceDE w:val="0"/>
        <w:autoSpaceDN w:val="0"/>
        <w:adjustRightInd w:val="0"/>
        <w:spacing w:after="0" w:line="240" w:lineRule="auto"/>
        <w:contextualSpacing/>
        <w:jc w:val="both"/>
        <w:rPr>
          <w:rFonts w:ascii="Times New Roman" w:hAnsi="Times New Roman" w:cs="Times New Roman"/>
          <w:sz w:val="24"/>
          <w:szCs w:val="24"/>
          <w:lang w:eastAsia="et-EE"/>
        </w:rPr>
      </w:pPr>
      <w:r w:rsidRPr="5FC78A55">
        <w:rPr>
          <w:rFonts w:ascii="Times New Roman" w:hAnsi="Times New Roman" w:cs="Times New Roman"/>
          <w:sz w:val="24"/>
          <w:szCs w:val="24"/>
          <w:lang w:eastAsia="et-EE"/>
        </w:rPr>
        <w:t>(1) Käesolev seadus jõustub 2026. aasta 1. juulil.</w:t>
      </w:r>
    </w:p>
    <w:p w:rsidRPr="00F1238D" w:rsidR="00DC3C26" w:rsidP="00F1238D" w:rsidRDefault="00DC3C26" w14:paraId="12F67AA9" w14:textId="77777777">
      <w:pPr>
        <w:autoSpaceDE w:val="0"/>
        <w:autoSpaceDN w:val="0"/>
        <w:adjustRightInd w:val="0"/>
        <w:spacing w:after="0" w:line="240" w:lineRule="auto"/>
        <w:contextualSpacing/>
        <w:jc w:val="both"/>
        <w:rPr>
          <w:rFonts w:ascii="Times New Roman" w:hAnsi="Times New Roman" w:cs="Times New Roman"/>
          <w:sz w:val="24"/>
          <w:szCs w:val="24"/>
          <w:lang w:eastAsia="et-EE"/>
        </w:rPr>
      </w:pPr>
    </w:p>
    <w:p w:rsidR="0053079D" w:rsidP="00F1238D" w:rsidRDefault="00DC3C26" w14:paraId="693224BD" w14:textId="723FED30">
      <w:pPr>
        <w:autoSpaceDE w:val="0"/>
        <w:autoSpaceDN w:val="0"/>
        <w:adjustRightInd w:val="0"/>
        <w:spacing w:after="0" w:line="240" w:lineRule="auto"/>
        <w:contextualSpacing/>
        <w:jc w:val="both"/>
        <w:rPr>
          <w:rFonts w:ascii="Times New Roman" w:hAnsi="Times New Roman" w:cs="Times New Roman"/>
          <w:sz w:val="24"/>
          <w:szCs w:val="24"/>
          <w:lang w:eastAsia="et-EE"/>
        </w:rPr>
      </w:pPr>
      <w:r w:rsidRPr="5FC78A55">
        <w:rPr>
          <w:rFonts w:ascii="Times New Roman" w:hAnsi="Times New Roman" w:cs="Times New Roman"/>
          <w:sz w:val="24"/>
          <w:szCs w:val="24"/>
          <w:lang w:eastAsia="et-EE"/>
        </w:rPr>
        <w:t xml:space="preserve">(2) Käesoleva seaduse </w:t>
      </w:r>
      <w:r w:rsidRPr="5FC78A55" w:rsidR="00D669B2">
        <w:rPr>
          <w:rFonts w:ascii="Times New Roman" w:hAnsi="Times New Roman" w:cs="Times New Roman"/>
          <w:sz w:val="24"/>
          <w:szCs w:val="24"/>
          <w:lang w:eastAsia="et-EE"/>
        </w:rPr>
        <w:t xml:space="preserve">§ </w:t>
      </w:r>
      <w:r w:rsidRPr="5FC78A55" w:rsidR="00D04416">
        <w:rPr>
          <w:rFonts w:ascii="Times New Roman" w:hAnsi="Times New Roman" w:cs="Times New Roman"/>
          <w:sz w:val="24"/>
          <w:szCs w:val="24"/>
          <w:lang w:eastAsia="et-EE"/>
        </w:rPr>
        <w:t>29</w:t>
      </w:r>
      <w:r w:rsidRPr="5FC78A55" w:rsidR="00D669B2">
        <w:rPr>
          <w:rFonts w:ascii="Times New Roman" w:hAnsi="Times New Roman" w:cs="Times New Roman"/>
          <w:sz w:val="24"/>
          <w:szCs w:val="24"/>
          <w:lang w:eastAsia="et-EE"/>
        </w:rPr>
        <w:t xml:space="preserve"> punkt</w:t>
      </w:r>
      <w:r w:rsidRPr="5FC78A55" w:rsidR="00EE732A">
        <w:rPr>
          <w:rFonts w:ascii="Times New Roman" w:hAnsi="Times New Roman" w:cs="Times New Roman"/>
          <w:sz w:val="24"/>
          <w:szCs w:val="24"/>
          <w:lang w:eastAsia="et-EE"/>
        </w:rPr>
        <w:t>id</w:t>
      </w:r>
      <w:r w:rsidRPr="5FC78A55" w:rsidR="00D669B2">
        <w:rPr>
          <w:rFonts w:ascii="Times New Roman" w:hAnsi="Times New Roman" w:cs="Times New Roman"/>
          <w:sz w:val="24"/>
          <w:szCs w:val="24"/>
          <w:lang w:eastAsia="et-EE"/>
        </w:rPr>
        <w:t xml:space="preserve"> 2</w:t>
      </w:r>
      <w:r w:rsidRPr="5FC78A55" w:rsidR="003233CE">
        <w:rPr>
          <w:rFonts w:ascii="Times New Roman" w:hAnsi="Times New Roman" w:cs="Times New Roman"/>
          <w:sz w:val="24"/>
          <w:szCs w:val="24"/>
          <w:lang w:eastAsia="et-EE"/>
        </w:rPr>
        <w:t xml:space="preserve">, </w:t>
      </w:r>
      <w:r w:rsidRPr="5FC78A55" w:rsidR="00820207">
        <w:rPr>
          <w:rFonts w:ascii="Times New Roman" w:hAnsi="Times New Roman" w:cs="Times New Roman"/>
          <w:sz w:val="24"/>
          <w:szCs w:val="24"/>
          <w:lang w:eastAsia="et-EE"/>
        </w:rPr>
        <w:t xml:space="preserve">3, </w:t>
      </w:r>
      <w:r w:rsidRPr="5FC78A55" w:rsidR="00EE732A">
        <w:rPr>
          <w:rFonts w:ascii="Times New Roman" w:hAnsi="Times New Roman" w:cs="Times New Roman"/>
          <w:sz w:val="24"/>
          <w:szCs w:val="24"/>
          <w:lang w:eastAsia="et-EE"/>
        </w:rPr>
        <w:t>8</w:t>
      </w:r>
      <w:r w:rsidRPr="5FC78A55" w:rsidR="00596CB7">
        <w:rPr>
          <w:rFonts w:ascii="Times New Roman" w:hAnsi="Times New Roman" w:cs="Times New Roman"/>
          <w:sz w:val="24"/>
          <w:szCs w:val="24"/>
          <w:lang w:eastAsia="et-EE"/>
        </w:rPr>
        <w:t xml:space="preserve">, </w:t>
      </w:r>
      <w:r w:rsidRPr="5FC78A55" w:rsidR="003233CE">
        <w:rPr>
          <w:rFonts w:ascii="Times New Roman" w:hAnsi="Times New Roman" w:cs="Times New Roman"/>
          <w:sz w:val="24"/>
          <w:szCs w:val="24"/>
          <w:lang w:eastAsia="et-EE"/>
        </w:rPr>
        <w:t>10</w:t>
      </w:r>
      <w:r w:rsidRPr="5FC78A55" w:rsidR="008B7D3A">
        <w:rPr>
          <w:rFonts w:ascii="Times New Roman" w:hAnsi="Times New Roman" w:cs="Times New Roman"/>
          <w:sz w:val="24"/>
          <w:szCs w:val="24"/>
          <w:lang w:eastAsia="et-EE"/>
        </w:rPr>
        <w:t xml:space="preserve">, </w:t>
      </w:r>
      <w:r w:rsidRPr="5FC78A55" w:rsidR="00596CB7">
        <w:rPr>
          <w:rFonts w:ascii="Times New Roman" w:hAnsi="Times New Roman" w:cs="Times New Roman"/>
          <w:sz w:val="24"/>
          <w:szCs w:val="24"/>
          <w:lang w:eastAsia="et-EE"/>
        </w:rPr>
        <w:t>11</w:t>
      </w:r>
      <w:r w:rsidRPr="5FC78A55" w:rsidR="003D3F51">
        <w:rPr>
          <w:rFonts w:ascii="Times New Roman" w:hAnsi="Times New Roman" w:cs="Times New Roman"/>
          <w:sz w:val="24"/>
          <w:szCs w:val="24"/>
          <w:lang w:eastAsia="et-EE"/>
        </w:rPr>
        <w:t xml:space="preserve">, </w:t>
      </w:r>
      <w:r w:rsidRPr="5FC78A55" w:rsidR="008B7D3A">
        <w:rPr>
          <w:rFonts w:ascii="Times New Roman" w:hAnsi="Times New Roman" w:cs="Times New Roman"/>
          <w:sz w:val="24"/>
          <w:szCs w:val="24"/>
          <w:lang w:eastAsia="et-EE"/>
        </w:rPr>
        <w:t>1</w:t>
      </w:r>
      <w:r w:rsidRPr="5FC78A55" w:rsidR="00CD191C">
        <w:rPr>
          <w:rFonts w:ascii="Times New Roman" w:hAnsi="Times New Roman" w:cs="Times New Roman"/>
          <w:sz w:val="24"/>
          <w:szCs w:val="24"/>
          <w:lang w:eastAsia="et-EE"/>
        </w:rPr>
        <w:t>6</w:t>
      </w:r>
      <w:r w:rsidRPr="5FC78A55" w:rsidR="003D3F51">
        <w:rPr>
          <w:rFonts w:ascii="Times New Roman" w:hAnsi="Times New Roman" w:cs="Times New Roman"/>
          <w:sz w:val="24"/>
          <w:szCs w:val="24"/>
          <w:lang w:eastAsia="et-EE"/>
        </w:rPr>
        <w:t xml:space="preserve"> ja 2</w:t>
      </w:r>
      <w:r w:rsidRPr="5FC78A55" w:rsidR="00CD191C">
        <w:rPr>
          <w:rFonts w:ascii="Times New Roman" w:hAnsi="Times New Roman" w:cs="Times New Roman"/>
          <w:sz w:val="24"/>
          <w:szCs w:val="24"/>
          <w:lang w:eastAsia="et-EE"/>
        </w:rPr>
        <w:t>4</w:t>
      </w:r>
      <w:r w:rsidRPr="5FC78A55" w:rsidR="00A57BA0">
        <w:rPr>
          <w:rFonts w:ascii="Times New Roman" w:hAnsi="Times New Roman" w:cs="Times New Roman"/>
          <w:sz w:val="24"/>
          <w:szCs w:val="24"/>
          <w:lang w:eastAsia="et-EE"/>
        </w:rPr>
        <w:t xml:space="preserve">, </w:t>
      </w:r>
      <w:r w:rsidRPr="5FC78A55" w:rsidR="00A521EB">
        <w:rPr>
          <w:rFonts w:ascii="Times New Roman" w:hAnsi="Times New Roman" w:cs="Times New Roman"/>
          <w:sz w:val="24"/>
          <w:szCs w:val="24"/>
          <w:lang w:eastAsia="et-EE"/>
        </w:rPr>
        <w:t xml:space="preserve">§ </w:t>
      </w:r>
      <w:r w:rsidRPr="5FC78A55" w:rsidR="004D33C7">
        <w:rPr>
          <w:rFonts w:ascii="Times New Roman" w:hAnsi="Times New Roman" w:cs="Times New Roman"/>
          <w:sz w:val="24"/>
          <w:szCs w:val="24"/>
          <w:lang w:eastAsia="et-EE"/>
        </w:rPr>
        <w:t>3</w:t>
      </w:r>
      <w:r w:rsidRPr="5FC78A55" w:rsidR="00B67F49">
        <w:rPr>
          <w:rFonts w:ascii="Times New Roman" w:hAnsi="Times New Roman" w:cs="Times New Roman"/>
          <w:sz w:val="24"/>
          <w:szCs w:val="24"/>
          <w:lang w:eastAsia="et-EE"/>
        </w:rPr>
        <w:t>1</w:t>
      </w:r>
      <w:r w:rsidRPr="5FC78A55" w:rsidR="00A57BA0">
        <w:rPr>
          <w:rFonts w:ascii="Times New Roman" w:hAnsi="Times New Roman" w:cs="Times New Roman"/>
          <w:sz w:val="24"/>
          <w:szCs w:val="24"/>
          <w:lang w:eastAsia="et-EE"/>
        </w:rPr>
        <w:t xml:space="preserve"> ja § 3</w:t>
      </w:r>
      <w:r w:rsidRPr="5FC78A55" w:rsidR="00B67F49">
        <w:rPr>
          <w:rFonts w:ascii="Times New Roman" w:hAnsi="Times New Roman" w:cs="Times New Roman"/>
          <w:sz w:val="24"/>
          <w:szCs w:val="24"/>
          <w:lang w:eastAsia="et-EE"/>
        </w:rPr>
        <w:t>2</w:t>
      </w:r>
      <w:r w:rsidRPr="5FC78A55">
        <w:rPr>
          <w:rFonts w:ascii="Times New Roman" w:hAnsi="Times New Roman" w:cs="Times New Roman"/>
          <w:sz w:val="24"/>
          <w:szCs w:val="24"/>
          <w:lang w:eastAsia="et-EE"/>
        </w:rPr>
        <w:t xml:space="preserve"> jõustu</w:t>
      </w:r>
      <w:r w:rsidRPr="5FC78A55" w:rsidR="00A521EB">
        <w:rPr>
          <w:rFonts w:ascii="Times New Roman" w:hAnsi="Times New Roman" w:cs="Times New Roman"/>
          <w:sz w:val="24"/>
          <w:szCs w:val="24"/>
          <w:lang w:eastAsia="et-EE"/>
        </w:rPr>
        <w:t>vad</w:t>
      </w:r>
      <w:r w:rsidRPr="5FC78A55">
        <w:rPr>
          <w:rFonts w:ascii="Times New Roman" w:hAnsi="Times New Roman" w:cs="Times New Roman"/>
          <w:sz w:val="24"/>
          <w:szCs w:val="24"/>
          <w:lang w:eastAsia="et-EE"/>
        </w:rPr>
        <w:t xml:space="preserve"> 2027. aasta 1. jaanuaril.</w:t>
      </w:r>
    </w:p>
    <w:p w:rsidRPr="00F1238D" w:rsidR="00CB591D" w:rsidP="00F1238D" w:rsidRDefault="00CB591D" w14:paraId="5087E02A" w14:textId="77777777">
      <w:pPr>
        <w:spacing w:after="0" w:line="240" w:lineRule="auto"/>
        <w:contextualSpacing/>
        <w:jc w:val="both"/>
        <w:rPr>
          <w:rFonts w:ascii="Times New Roman" w:hAnsi="Times New Roman" w:cs="Times New Roman"/>
          <w:sz w:val="24"/>
          <w:szCs w:val="24"/>
        </w:rPr>
      </w:pPr>
    </w:p>
    <w:p w:rsidRPr="00F1238D" w:rsidR="00CB591D" w:rsidP="00F1238D" w:rsidRDefault="00CB591D" w14:paraId="756F0C48" w14:textId="77777777">
      <w:pPr>
        <w:spacing w:after="0" w:line="240" w:lineRule="auto"/>
        <w:contextualSpacing/>
        <w:jc w:val="both"/>
        <w:rPr>
          <w:rFonts w:ascii="Times New Roman" w:hAnsi="Times New Roman" w:cs="Times New Roman"/>
          <w:sz w:val="24"/>
          <w:szCs w:val="24"/>
        </w:rPr>
      </w:pPr>
    </w:p>
    <w:p w:rsidRPr="00F1238D" w:rsidR="00CB591D" w:rsidP="00F1238D" w:rsidRDefault="00CB591D" w14:paraId="1FAD5ED3" w14:textId="1315E299">
      <w:pPr>
        <w:spacing w:after="0" w:line="240" w:lineRule="auto"/>
        <w:contextualSpacing/>
        <w:jc w:val="both"/>
        <w:rPr>
          <w:rFonts w:ascii="Times New Roman" w:hAnsi="Times New Roman" w:cs="Times New Roman"/>
          <w:sz w:val="24"/>
          <w:szCs w:val="24"/>
        </w:rPr>
      </w:pPr>
    </w:p>
    <w:p w:rsidRPr="00F1238D" w:rsidR="00CB591D" w:rsidP="00F1238D" w:rsidRDefault="00CB591D" w14:paraId="16F7DE5F" w14:textId="77777777">
      <w:pPr>
        <w:spacing w:after="0" w:line="240" w:lineRule="auto"/>
        <w:contextualSpacing/>
        <w:jc w:val="both"/>
        <w:rPr>
          <w:rFonts w:ascii="Times New Roman" w:hAnsi="Times New Roman" w:cs="Times New Roman"/>
          <w:sz w:val="24"/>
          <w:szCs w:val="24"/>
        </w:rPr>
      </w:pPr>
      <w:r w:rsidRPr="00F1238D">
        <w:rPr>
          <w:rFonts w:ascii="Times New Roman" w:hAnsi="Times New Roman" w:cs="Times New Roman"/>
          <w:sz w:val="24"/>
          <w:szCs w:val="24"/>
        </w:rPr>
        <w:t>Riigikogu esimees</w:t>
      </w:r>
    </w:p>
    <w:p w:rsidRPr="00F1238D" w:rsidR="00CB591D" w:rsidP="00F1238D" w:rsidRDefault="00CB591D" w14:paraId="3E1A9191" w14:textId="77777777">
      <w:pPr>
        <w:spacing w:after="0" w:line="240" w:lineRule="auto"/>
        <w:contextualSpacing/>
        <w:jc w:val="both"/>
        <w:rPr>
          <w:rFonts w:ascii="Times New Roman" w:hAnsi="Times New Roman" w:cs="Times New Roman"/>
          <w:sz w:val="24"/>
          <w:szCs w:val="24"/>
        </w:rPr>
      </w:pPr>
    </w:p>
    <w:p w:rsidRPr="00F1238D" w:rsidR="00CB591D" w:rsidP="5FC78A55" w:rsidRDefault="00CB591D" w14:paraId="1C4F4437" w14:textId="0EC6FF27">
      <w:pPr>
        <w:pBdr>
          <w:bottom w:val="single" w:color="auto" w:sz="12" w:space="1"/>
        </w:pBdr>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Tallinn,</w:t>
      </w:r>
      <w:r>
        <w:tab/>
      </w:r>
      <w:r w:rsidRPr="5FC78A55">
        <w:rPr>
          <w:rFonts w:ascii="Times New Roman" w:hAnsi="Times New Roman" w:cs="Times New Roman"/>
          <w:sz w:val="24"/>
          <w:szCs w:val="24"/>
        </w:rPr>
        <w:t>2025. a</w:t>
      </w:r>
    </w:p>
    <w:p w:rsidRPr="00F1238D" w:rsidR="00CB591D" w:rsidP="00F1238D" w:rsidRDefault="00CB591D" w14:paraId="27F8B1F9" w14:textId="77777777">
      <w:pPr>
        <w:pBdr>
          <w:bottom w:val="single" w:color="auto" w:sz="12" w:space="1"/>
        </w:pBdr>
        <w:spacing w:after="0" w:line="240" w:lineRule="auto"/>
        <w:contextualSpacing/>
        <w:jc w:val="both"/>
        <w:rPr>
          <w:rFonts w:ascii="Times New Roman" w:hAnsi="Times New Roman" w:cs="Times New Roman"/>
          <w:sz w:val="24"/>
          <w:szCs w:val="24"/>
        </w:rPr>
      </w:pPr>
    </w:p>
    <w:p w:rsidRPr="00F1238D" w:rsidR="00CB591D" w:rsidP="00F1238D" w:rsidRDefault="00CB591D" w14:paraId="0AD05595" w14:textId="795B26B6">
      <w:pPr>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Algatab Vabariigi Valitsus</w:t>
      </w:r>
      <w:r>
        <w:tab/>
      </w:r>
      <w:r>
        <w:tab/>
      </w:r>
      <w:r w:rsidRPr="5FC78A55">
        <w:rPr>
          <w:rFonts w:ascii="Times New Roman" w:hAnsi="Times New Roman" w:cs="Times New Roman"/>
          <w:sz w:val="24"/>
          <w:szCs w:val="24"/>
        </w:rPr>
        <w:t>2025. a</w:t>
      </w:r>
    </w:p>
    <w:p w:rsidRPr="00F1238D" w:rsidR="00CB591D" w:rsidP="00F1238D" w:rsidRDefault="00CB591D" w14:paraId="756FEA7A" w14:textId="77777777">
      <w:pPr>
        <w:spacing w:after="0" w:line="240" w:lineRule="auto"/>
        <w:contextualSpacing/>
        <w:jc w:val="both"/>
        <w:rPr>
          <w:rFonts w:ascii="Times New Roman" w:hAnsi="Times New Roman" w:cs="Times New Roman"/>
          <w:sz w:val="24"/>
          <w:szCs w:val="24"/>
        </w:rPr>
      </w:pPr>
    </w:p>
    <w:p w:rsidR="0053079D" w:rsidP="00F1238D" w:rsidRDefault="00CB591D" w14:paraId="43B8607F" w14:textId="759BD05E">
      <w:pPr>
        <w:spacing w:after="0" w:line="240" w:lineRule="auto"/>
        <w:contextualSpacing/>
        <w:jc w:val="both"/>
        <w:rPr>
          <w:rFonts w:ascii="Times New Roman" w:hAnsi="Times New Roman" w:cs="Times New Roman"/>
          <w:sz w:val="24"/>
          <w:szCs w:val="24"/>
        </w:rPr>
      </w:pPr>
      <w:r w:rsidRPr="5FC78A55">
        <w:rPr>
          <w:rFonts w:ascii="Times New Roman" w:hAnsi="Times New Roman" w:cs="Times New Roman"/>
          <w:sz w:val="24"/>
          <w:szCs w:val="24"/>
        </w:rPr>
        <w:t>Vabariigi Valitsuse nimel</w:t>
      </w:r>
    </w:p>
    <w:p w:rsidRPr="00F1238D" w:rsidR="00CB591D" w:rsidP="00F1238D" w:rsidRDefault="00CB591D" w14:paraId="00F1F4EB" w14:textId="77777777">
      <w:pPr>
        <w:spacing w:after="0" w:line="240" w:lineRule="auto"/>
        <w:contextualSpacing/>
        <w:jc w:val="both"/>
        <w:rPr>
          <w:rFonts w:ascii="Times New Roman" w:hAnsi="Times New Roman" w:cs="Times New Roman"/>
          <w:sz w:val="24"/>
          <w:szCs w:val="24"/>
        </w:rPr>
      </w:pPr>
      <w:r w:rsidRPr="00F1238D">
        <w:rPr>
          <w:rFonts w:ascii="Times New Roman" w:hAnsi="Times New Roman" w:cs="Times New Roman"/>
          <w:sz w:val="24"/>
          <w:szCs w:val="24"/>
        </w:rPr>
        <w:t>(</w:t>
      </w:r>
      <w:r w:rsidRPr="00F1238D">
        <w:rPr>
          <w:rFonts w:ascii="Times New Roman" w:hAnsi="Times New Roman" w:cs="Times New Roman"/>
          <w:i/>
          <w:sz w:val="24"/>
          <w:szCs w:val="24"/>
        </w:rPr>
        <w:t>allkirjastatud digitaalselt</w:t>
      </w:r>
      <w:r w:rsidRPr="00F1238D">
        <w:rPr>
          <w:rFonts w:ascii="Times New Roman" w:hAnsi="Times New Roman" w:cs="Times New Roman"/>
          <w:sz w:val="24"/>
          <w:szCs w:val="24"/>
        </w:rPr>
        <w:t>)</w:t>
      </w:r>
    </w:p>
    <w:p w:rsidRPr="00F1238D" w:rsidR="00CB591D" w:rsidP="00F1238D" w:rsidRDefault="00CB591D" w14:paraId="5D4D9391" w14:textId="77777777">
      <w:pPr>
        <w:spacing w:after="0" w:line="240" w:lineRule="auto"/>
        <w:contextualSpacing/>
        <w:jc w:val="both"/>
        <w:rPr>
          <w:rFonts w:ascii="Times New Roman" w:hAnsi="Times New Roman" w:cs="Times New Roman"/>
          <w:sz w:val="24"/>
          <w:szCs w:val="24"/>
        </w:rPr>
      </w:pPr>
    </w:p>
    <w:p w:rsidRPr="00F1238D" w:rsidR="00CB591D" w:rsidP="00F1238D" w:rsidRDefault="00CB591D" w14:paraId="0423045D" w14:textId="77777777">
      <w:pPr>
        <w:spacing w:after="0" w:line="240" w:lineRule="auto"/>
        <w:contextualSpacing/>
        <w:jc w:val="both"/>
        <w:rPr>
          <w:rFonts w:ascii="Times New Roman" w:hAnsi="Times New Roman" w:cs="Times New Roman"/>
          <w:sz w:val="24"/>
          <w:szCs w:val="24"/>
        </w:rPr>
      </w:pPr>
      <w:r w:rsidRPr="00F1238D">
        <w:rPr>
          <w:rFonts w:ascii="Times New Roman" w:hAnsi="Times New Roman" w:cs="Times New Roman"/>
          <w:sz w:val="24"/>
          <w:szCs w:val="24"/>
        </w:rPr>
        <w:t>Valitsuse nõunik</w:t>
      </w:r>
    </w:p>
    <w:p w:rsidRPr="00F1238D" w:rsidR="00CB591D" w:rsidP="00F1238D" w:rsidRDefault="00CB591D" w14:paraId="3FA4F90A" w14:textId="77777777">
      <w:pPr>
        <w:pStyle w:val="Loendilik"/>
        <w:spacing w:after="0" w:line="240" w:lineRule="auto"/>
        <w:ind w:left="0"/>
        <w:rPr>
          <w:rFonts w:ascii="Times New Roman" w:hAnsi="Times New Roman" w:cs="Times New Roman"/>
          <w:sz w:val="24"/>
          <w:szCs w:val="24"/>
        </w:rPr>
      </w:pPr>
    </w:p>
    <w:p w:rsidRPr="00F1238D" w:rsidR="00CB591D" w:rsidP="00F1238D" w:rsidRDefault="00CB591D" w14:paraId="112C5583" w14:textId="77777777">
      <w:pPr>
        <w:spacing w:after="0" w:line="240" w:lineRule="auto"/>
        <w:contextualSpacing/>
        <w:jc w:val="both"/>
        <w:rPr>
          <w:rFonts w:ascii="Times New Roman" w:hAnsi="Times New Roman" w:cs="Times New Roman"/>
          <w:sz w:val="24"/>
          <w:szCs w:val="24"/>
        </w:rPr>
      </w:pPr>
    </w:p>
    <w:sectPr w:rsidRPr="00F1238D" w:rsidR="00CB591D" w:rsidSect="009D7CC5">
      <w:footerReference w:type="default" r:id="rId10"/>
      <w:pgSz w:w="11906" w:h="16838" w:orient="portrait"/>
      <w:pgMar w:top="1134" w:right="1134" w:bottom="1134" w:left="1701" w:header="709" w:footer="709" w:gutter="0"/>
      <w:cols w:space="708"/>
      <w:docGrid w:linePitch="360"/>
    </w:sectPr>
  </w:body>
</w:document>
</file>

<file path=word/comments.xml><?xml version="1.0" encoding="utf-8"?>
<w:comments xmlns:w14="http://schemas.microsoft.com/office/word/2010/wordml" xmlns:w="http://schemas.openxmlformats.org/wordprocessingml/2006/main">
  <w:comment xmlns:w="http://schemas.openxmlformats.org/wordprocessingml/2006/main" w:initials="MJ" w:author="Markus Ühtigi - JUSTDIGI" w:date="2025-06-25T15:17:18" w:id="869171455">
    <w:p xmlns:w14="http://schemas.microsoft.com/office/word/2010/wordml" xmlns:w="http://schemas.openxmlformats.org/wordprocessingml/2006/main" w:rsidR="7653C009" w:rsidRDefault="6893F7FE" w14:paraId="1A5D5330" w14:textId="66E288F0">
      <w:pPr>
        <w:pStyle w:val="CommentText"/>
      </w:pPr>
      <w:r>
        <w:rPr>
          <w:rStyle w:val="CommentReference"/>
        </w:rPr>
        <w:annotationRef/>
      </w:r>
      <w:r w:rsidRPr="0074D29D" w:rsidR="0D90386D">
        <w:t>Ettepanek sõnastada kõnealune lõige ühe lausena. Et olekski ainult üks lauseosa, mis juhatab punktid sisse ja siis punktid ise. Nii on normitehniliselt selgem tulevikus ka viidata muudatuste tegemisel. Kas niimoodi näiteks oleks sama sisu edasi antud?</w:t>
      </w:r>
    </w:p>
    <w:p xmlns:w14="http://schemas.microsoft.com/office/word/2010/wordml" xmlns:w="http://schemas.openxmlformats.org/wordprocessingml/2006/main" w:rsidR="276EF26A" w:rsidRDefault="1B31E3B6" w14:paraId="095930C3" w14:textId="03D2AA80">
      <w:pPr>
        <w:pStyle w:val="CommentText"/>
      </w:pPr>
    </w:p>
    <w:p xmlns:w14="http://schemas.microsoft.com/office/word/2010/wordml" xmlns:w="http://schemas.openxmlformats.org/wordprocessingml/2006/main" w:rsidR="16C1E5CC" w:rsidRDefault="7ED19307" w14:paraId="0E1CFDC6" w14:textId="674D061E">
      <w:pPr>
        <w:pStyle w:val="CommentText"/>
      </w:pPr>
      <w:r w:rsidRPr="1FF6B42F" w:rsidR="7328AADD">
        <w:rPr>
          <w:i w:val="1"/>
          <w:iCs w:val="1"/>
        </w:rPr>
        <w:t>(5) Rahvaraamatukogu asutamise kohta esitab kohaliku omavalitsuse üksus teate Kultuuriministeeriumile, milles esitatakse:</w:t>
      </w:r>
    </w:p>
    <w:p xmlns:w14="http://schemas.microsoft.com/office/word/2010/wordml" xmlns:w="http://schemas.openxmlformats.org/wordprocessingml/2006/main" w:rsidR="28D68D5D" w:rsidRDefault="4BCBD0FC" w14:paraId="4D68A8A9" w14:textId="201D4586">
      <w:pPr>
        <w:pStyle w:val="CommentText"/>
      </w:pPr>
      <w:r w:rsidRPr="62946F26" w:rsidR="7B7EC5FD">
        <w:rPr>
          <w:i w:val="1"/>
          <w:iCs w:val="1"/>
        </w:rPr>
        <w:t xml:space="preserve">1) rahvaraamatukogu nimetus; </w:t>
      </w:r>
    </w:p>
    <w:p xmlns:w14="http://schemas.microsoft.com/office/word/2010/wordml" xmlns:w="http://schemas.openxmlformats.org/wordprocessingml/2006/main" w:rsidR="7D579113" w:rsidRDefault="015BB1ED" w14:paraId="75FD45D2" w14:textId="0DF69FE4">
      <w:pPr>
        <w:pStyle w:val="CommentText"/>
      </w:pPr>
      <w:r w:rsidRPr="1E1C762E" w:rsidR="02F21A7A">
        <w:rPr>
          <w:i w:val="1"/>
          <w:iCs w:val="1"/>
        </w:rPr>
        <w:t xml:space="preserve">2) rahvaraamatukogu käesoleva seaduse § 5 lõikes 1 nimetatud struktuuriüksuste asukohad, teeninduspiirkonnad ja kontaktandmed; </w:t>
      </w:r>
    </w:p>
    <w:p xmlns:w14="http://schemas.microsoft.com/office/word/2010/wordml" xmlns:w="http://schemas.openxmlformats.org/wordprocessingml/2006/main" w:rsidR="72110CC7" w:rsidRDefault="03FDF01B" w14:paraId="3B8DBDFC" w14:textId="0C6838FB">
      <w:pPr>
        <w:pStyle w:val="CommentText"/>
      </w:pPr>
      <w:r w:rsidRPr="1C9393D9" w:rsidR="121D1107">
        <w:rPr>
          <w:i w:val="1"/>
          <w:iCs w:val="1"/>
        </w:rPr>
        <w:t xml:space="preserve">3) selgitus käesoleva paragrahvi lõikest 2 tulenevate nõuete täitmise kohta, arvestades lõikes 3 nimetatud näitajaid. </w:t>
      </w:r>
    </w:p>
  </w:comment>
  <w:comment xmlns:w="http://schemas.openxmlformats.org/wordprocessingml/2006/main" w:initials="MJ" w:author="Markus Ühtigi - JUSTDIGI" w:date="2025-06-25T15:20:38" w:id="1542818971">
    <w:p xmlns:w14="http://schemas.microsoft.com/office/word/2010/wordml" xmlns:w="http://schemas.openxmlformats.org/wordprocessingml/2006/main" w:rsidR="766817F8" w:rsidRDefault="70E597BB" w14:paraId="2C0324D0" w14:textId="0E315812">
      <w:pPr>
        <w:pStyle w:val="CommentText"/>
      </w:pPr>
      <w:r>
        <w:rPr>
          <w:rStyle w:val="CommentReference"/>
        </w:rPr>
        <w:annotationRef/>
      </w:r>
      <w:r w:rsidRPr="57E5BB9C" w:rsidR="7AC7C376">
        <w:t>Üleval lõike 5 juures tehtud märkusega samasisuline märkus. Võiks olla ühe lausega kogu sisu, et tulevikus muudatuste tegemisel viitamine selgem oleks (et on ainult sissejuhatav lauseosa ja punktid ning ei teki küsimust selles, kas miski sellest on esimene või teine lause jms). Kui lõike 5 juures tehtud ettepanek sisuliselt sobib, saab sellest ka siin eeskuju võtta.</w:t>
      </w:r>
    </w:p>
  </w:comment>
  <w:comment xmlns:w="http://schemas.openxmlformats.org/wordprocessingml/2006/main" w:initials="MJ" w:author="Markus Ühtigi - JUSTDIGI" w:date="2025-06-25T15:23:56" w:id="235753137">
    <w:p xmlns:w14="http://schemas.microsoft.com/office/word/2010/wordml" xmlns:w="http://schemas.openxmlformats.org/wordprocessingml/2006/main" w:rsidR="50C0CFAA" w:rsidRDefault="30ED936C" w14:paraId="1824D43E" w14:textId="55DF526C">
      <w:pPr>
        <w:pStyle w:val="CommentText"/>
      </w:pPr>
      <w:r>
        <w:rPr>
          <w:rStyle w:val="CommentReference"/>
        </w:rPr>
        <w:annotationRef/>
      </w:r>
      <w:r w:rsidRPr="33F0B846" w:rsidR="351BB43E">
        <w:t>Poolikuks jäänud.</w:t>
      </w:r>
    </w:p>
  </w:comment>
  <w:comment xmlns:w="http://schemas.openxmlformats.org/wordprocessingml/2006/main" w:initials="MJ" w:author="Markus Ühtigi - JUSTDIGI" w:date="2025-06-25T15:48:42" w:id="2046814358">
    <w:p xmlns:w14="http://schemas.microsoft.com/office/word/2010/wordml" xmlns:w="http://schemas.openxmlformats.org/wordprocessingml/2006/main" w:rsidR="0715F43A" w:rsidRDefault="46A2B00B" w14:paraId="6CE98BAA" w14:textId="1F8982BD">
      <w:pPr>
        <w:pStyle w:val="CommentText"/>
      </w:pPr>
      <w:r>
        <w:rPr>
          <w:rStyle w:val="CommentReference"/>
        </w:rPr>
        <w:annotationRef/>
      </w:r>
      <w:r w:rsidRPr="1E3EFAAB" w:rsidR="5D26C1AA">
        <w:t>Sama kommentaar, nagu on ka tehtud § 4 lg-te 5 ja 6 juures. Siin juba sisuliselt tegemist kolme eraldi lausega. Ettepanek kujundada säte nii, et see koosneks vaid ühest sissejuhatavast lauseosast ning järgnevatest punktidest. Vajadusel jagada kõnealune lõige mitmeks eraldi lõikeks.</w:t>
      </w:r>
    </w:p>
  </w:comment>
  <w:comment xmlns:w="http://schemas.openxmlformats.org/wordprocessingml/2006/main" w:initials="MJ" w:author="Markus Ühtigi - JUSTDIGI" w:date="2025-06-25T16:18:58" w:id="1272363209">
    <w:p xmlns:w14="http://schemas.microsoft.com/office/word/2010/wordml" xmlns:w="http://schemas.openxmlformats.org/wordprocessingml/2006/main" w:rsidR="0D3DD620" w:rsidRDefault="3161935E" w14:paraId="47DCA9A2" w14:textId="1A61354D">
      <w:pPr>
        <w:pStyle w:val="CommentText"/>
      </w:pPr>
      <w:r>
        <w:rPr>
          <w:rStyle w:val="CommentReference"/>
        </w:rPr>
        <w:annotationRef/>
      </w:r>
      <w:r w:rsidRPr="35F5036E" w:rsidR="686DD55A">
        <w:t>Ettepanek kujundada säte nii, et moodustuks vaid üks lause, mis koosneb sissejuhatavast lauseosast ja punktiloetelust. Vt samad märkused ka ülal. Seega ei tohiks sissejuhatav lauseosa siin koosneda mitmest lausest.</w:t>
      </w:r>
    </w:p>
  </w:comment>
  <w:comment xmlns:w="http://schemas.openxmlformats.org/wordprocessingml/2006/main" w:initials="MJ" w:author="Markus Ühtigi - JUSTDIGI" w:date="2025-06-25T16:29:33" w:id="215302395">
    <w:p xmlns:w14="http://schemas.microsoft.com/office/word/2010/wordml" xmlns:w="http://schemas.openxmlformats.org/wordprocessingml/2006/main" w:rsidR="5B918CBB" w:rsidRDefault="35A3EB6A" w14:paraId="6A16C1EE" w14:textId="687F150C">
      <w:pPr>
        <w:pStyle w:val="CommentText"/>
      </w:pPr>
      <w:r>
        <w:rPr>
          <w:rStyle w:val="CommentReference"/>
        </w:rPr>
        <w:annotationRef/>
      </w:r>
      <w:r w:rsidRPr="330E0C16" w:rsidR="338E1CE4">
        <w:t>Jutumärgid puudu punkti järelt.</w:t>
      </w:r>
    </w:p>
  </w:comment>
  <w:comment xmlns:w="http://schemas.openxmlformats.org/wordprocessingml/2006/main" w:initials="MJ" w:author="Markus Ühtigi - JUSTDIGI" w:date="2025-07-07T14:13:55" w:id="112656884">
    <w:p xmlns:w14="http://schemas.microsoft.com/office/word/2010/wordml" xmlns:w="http://schemas.openxmlformats.org/wordprocessingml/2006/main" w:rsidR="729EB1C9" w:rsidRDefault="73F65195" w14:paraId="5A49AA29" w14:textId="0FAC1E1E">
      <w:pPr>
        <w:pStyle w:val="CommentText"/>
      </w:pPr>
      <w:r>
        <w:rPr>
          <w:rStyle w:val="CommentReference"/>
        </w:rPr>
        <w:annotationRef/>
      </w:r>
      <w:r w:rsidRPr="5CBC139D" w:rsidR="65D792C6">
        <w:t>Seda sõna ei ole seaduse tasemel avatud. Küll on see avatud mõndades VV ja ministrite määrustes. Kas oleks vajalik selle avamine ka seaduse tasandil?</w:t>
      </w:r>
    </w:p>
  </w:comment>
  <w:comment xmlns:w="http://schemas.openxmlformats.org/wordprocessingml/2006/main" w:initials="MJ" w:author="Markus Ühtigi - JUSTDIGI" w:date="2025-07-07T14:24:49" w:id="1072216898">
    <w:p xmlns:w14="http://schemas.microsoft.com/office/word/2010/wordml" xmlns:w="http://schemas.openxmlformats.org/wordprocessingml/2006/main" w:rsidR="771574EE" w:rsidRDefault="5DEAFE84" w14:paraId="51C7963C" w14:textId="16E1F008">
      <w:pPr>
        <w:pStyle w:val="CommentText"/>
      </w:pPr>
      <w:r>
        <w:rPr>
          <w:rStyle w:val="CommentReference"/>
        </w:rPr>
        <w:annotationRef/>
      </w:r>
      <w:r w:rsidRPr="323A96DB" w:rsidR="2D83B3D8">
        <w:t>Kas "paikkond" all on mõeldud KOV territooriumi ja/või osa sellest? Ei ole päris selge. Võiks seletuskirjas selgitatud olla.</w:t>
      </w:r>
    </w:p>
  </w:comment>
</w:comments>
</file>

<file path=word/commentsExtended.xml><?xml version="1.0" encoding="utf-8"?>
<w15:commentsEx xmlns:mc="http://schemas.openxmlformats.org/markup-compatibility/2006" xmlns:w15="http://schemas.microsoft.com/office/word/2012/wordml" mc:Ignorable="w15">
  <w15:commentEx w15:done="0" w15:paraId="3B8DBDFC"/>
  <w15:commentEx w15:done="0" w15:paraId="2C0324D0"/>
  <w15:commentEx w15:done="0" w15:paraId="1824D43E"/>
  <w15:commentEx w15:done="0" w15:paraId="6CE98BAA"/>
  <w15:commentEx w15:done="0" w15:paraId="47DCA9A2"/>
  <w15:commentEx w15:done="0" w15:paraId="6A16C1EE"/>
  <w15:commentEx w15:done="0" w15:paraId="5A49AA29"/>
  <w15:commentEx w15:done="0" w15:paraId="51C7963C"/>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5969AF6" w16cex:dateUtc="2025-06-25T12:17:18.169Z"/>
  <w16cex:commentExtensible w16cex:durableId="10468F0A" w16cex:dateUtc="2025-06-25T12:20:38.301Z"/>
  <w16cex:commentExtensible w16cex:durableId="08E6E39B" w16cex:dateUtc="2025-06-25T12:23:56.92Z"/>
  <w16cex:commentExtensible w16cex:durableId="4071DC8E" w16cex:dateUtc="2025-06-25T12:48:42.176Z"/>
  <w16cex:commentExtensible w16cex:durableId="5D222DD6" w16cex:dateUtc="2025-06-25T13:18:58.254Z"/>
  <w16cex:commentExtensible w16cex:durableId="11A35915" w16cex:dateUtc="2025-06-25T13:29:33.008Z"/>
  <w16cex:commentExtensible w16cex:durableId="48567B66" w16cex:dateUtc="2025-07-07T11:13:55.294Z"/>
  <w16cex:commentExtensible w16cex:durableId="73F41CD1" w16cex:dateUtc="2025-07-07T11:24:49.032Z"/>
</w16cex:commentsExtensible>
</file>

<file path=word/commentsIds.xml><?xml version="1.0" encoding="utf-8"?>
<w16cid:commentsIds xmlns:mc="http://schemas.openxmlformats.org/markup-compatibility/2006" xmlns:w16cid="http://schemas.microsoft.com/office/word/2016/wordml/cid" mc:Ignorable="w16cid">
  <w16cid:commentId w16cid:paraId="3B8DBDFC" w16cid:durableId="75969AF6"/>
  <w16cid:commentId w16cid:paraId="2C0324D0" w16cid:durableId="10468F0A"/>
  <w16cid:commentId w16cid:paraId="1824D43E" w16cid:durableId="08E6E39B"/>
  <w16cid:commentId w16cid:paraId="6CE98BAA" w16cid:durableId="4071DC8E"/>
  <w16cid:commentId w16cid:paraId="47DCA9A2" w16cid:durableId="5D222DD6"/>
  <w16cid:commentId w16cid:paraId="6A16C1EE" w16cid:durableId="11A35915"/>
  <w16cid:commentId w16cid:paraId="5A49AA29" w16cid:durableId="48567B66"/>
  <w16cid:commentId w16cid:paraId="51C7963C" w16cid:durableId="73F41CD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060A6" w:rsidP="00F22B2C" w:rsidRDefault="00C060A6" w14:paraId="49D260B9" w14:textId="77777777">
      <w:pPr>
        <w:spacing w:after="0" w:line="240" w:lineRule="auto"/>
      </w:pPr>
      <w:r>
        <w:separator/>
      </w:r>
    </w:p>
  </w:endnote>
  <w:endnote w:type="continuationSeparator" w:id="0">
    <w:p w:rsidR="00C060A6" w:rsidP="00F22B2C" w:rsidRDefault="00C060A6" w14:paraId="66D945D6" w14:textId="77777777">
      <w:pPr>
        <w:spacing w:after="0" w:line="240" w:lineRule="auto"/>
      </w:pPr>
      <w:r>
        <w:continuationSeparator/>
      </w:r>
    </w:p>
  </w:endnote>
  <w:endnote w:type="continuationNotice" w:id="1">
    <w:p w:rsidR="00C060A6" w:rsidRDefault="00C060A6" w14:paraId="4C3A2B22"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4"/>
        <w:szCs w:val="24"/>
      </w:rPr>
      <w:id w:val="891148657"/>
      <w:docPartObj>
        <w:docPartGallery w:val="Page Numbers (Bottom of Page)"/>
        <w:docPartUnique/>
      </w:docPartObj>
    </w:sdtPr>
    <w:sdtEndPr>
      <w:rPr>
        <w:rFonts w:ascii="Times New Roman" w:hAnsi="Times New Roman" w:cs="Times New Roman"/>
        <w:sz w:val="24"/>
        <w:szCs w:val="24"/>
      </w:rPr>
    </w:sdtEndPr>
    <w:sdtContent>
      <w:p w:rsidRPr="00F22B2C" w:rsidR="00F22B2C" w:rsidRDefault="00F22B2C" w14:paraId="69F9348F" w14:textId="0AD4A36F">
        <w:pPr>
          <w:pStyle w:val="Jalus"/>
          <w:jc w:val="center"/>
          <w:rPr>
            <w:rFonts w:ascii="Times New Roman" w:hAnsi="Times New Roman" w:cs="Times New Roman"/>
            <w:sz w:val="24"/>
            <w:szCs w:val="24"/>
          </w:rPr>
        </w:pPr>
        <w:r w:rsidRPr="00F22B2C">
          <w:rPr>
            <w:rFonts w:ascii="Times New Roman" w:hAnsi="Times New Roman" w:cs="Times New Roman"/>
            <w:sz w:val="24"/>
            <w:szCs w:val="24"/>
          </w:rPr>
          <w:fldChar w:fldCharType="begin"/>
        </w:r>
        <w:r w:rsidRPr="00F22B2C">
          <w:rPr>
            <w:rFonts w:ascii="Times New Roman" w:hAnsi="Times New Roman" w:cs="Times New Roman"/>
            <w:sz w:val="24"/>
            <w:szCs w:val="24"/>
          </w:rPr>
          <w:instrText>PAGE   \* MERGEFORMAT</w:instrText>
        </w:r>
        <w:r w:rsidRPr="00F22B2C">
          <w:rPr>
            <w:rFonts w:ascii="Times New Roman" w:hAnsi="Times New Roman" w:cs="Times New Roman"/>
            <w:sz w:val="24"/>
            <w:szCs w:val="24"/>
          </w:rPr>
          <w:fldChar w:fldCharType="separate"/>
        </w:r>
        <w:r w:rsidRPr="00F22B2C">
          <w:rPr>
            <w:rFonts w:ascii="Times New Roman" w:hAnsi="Times New Roman" w:cs="Times New Roman"/>
            <w:sz w:val="24"/>
            <w:szCs w:val="24"/>
          </w:rPr>
          <w:t>2</w:t>
        </w:r>
        <w:r w:rsidRPr="00F22B2C">
          <w:rPr>
            <w:rFonts w:ascii="Times New Roman" w:hAnsi="Times New Roman" w:cs="Times New Roman"/>
            <w:sz w:val="24"/>
            <w:szCs w:val="24"/>
          </w:rPr>
          <w:fldChar w:fldCharType="end"/>
        </w:r>
      </w:p>
    </w:sdtContent>
  </w:sdt>
  <w:p w:rsidRPr="00F22B2C" w:rsidR="00F22B2C" w:rsidRDefault="00F22B2C" w14:paraId="16C9B13A" w14:textId="77777777">
    <w:pPr>
      <w:pStyle w:val="Jalus"/>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060A6" w:rsidP="00F22B2C" w:rsidRDefault="00C060A6" w14:paraId="1CBA73B9" w14:textId="77777777">
      <w:pPr>
        <w:spacing w:after="0" w:line="240" w:lineRule="auto"/>
      </w:pPr>
      <w:r>
        <w:separator/>
      </w:r>
    </w:p>
  </w:footnote>
  <w:footnote w:type="continuationSeparator" w:id="0">
    <w:p w:rsidR="00C060A6" w:rsidP="00F22B2C" w:rsidRDefault="00C060A6" w14:paraId="7A7A3A22" w14:textId="77777777">
      <w:pPr>
        <w:spacing w:after="0" w:line="240" w:lineRule="auto"/>
      </w:pPr>
      <w:r>
        <w:continuationSeparator/>
      </w:r>
    </w:p>
  </w:footnote>
  <w:footnote w:type="continuationNotice" w:id="1">
    <w:p w:rsidR="00C060A6" w:rsidRDefault="00C060A6" w14:paraId="4A6AD9A6" w14:textId="77777777">
      <w:pPr>
        <w:spacing w:after="0" w:line="240" w:lineRule="auto"/>
      </w:pPr>
    </w:p>
  </w:footnote>
</w:footnotes>
</file>

<file path=word/people.xml><?xml version="1.0" encoding="utf-8"?>
<w15:people xmlns:mc="http://schemas.openxmlformats.org/markup-compatibility/2006" xmlns:w15="http://schemas.microsoft.com/office/word/2012/wordml" mc:Ignorable="w15">
  <w15:person w15:author="Markus Ühtigi - JUSTDIGI">
    <w15:presenceInfo w15:providerId="AD" w15:userId="S::markus.yhtigi@justdigi.ee::e1f19cc9-ee5a-433d-8ca6-434617a5ebbf"/>
  </w15:person>
  <w15:person w15:author="Markus Ühtigi - JUSTDIGI">
    <w15:presenceInfo w15:providerId="AD" w15:userId="S::markus.yhtigi@justdigi.ee::e1f19cc9-ee5a-433d-8ca6-434617a5eb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trackRevisions w:val="tru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786"/>
    <w:rsid w:val="00001628"/>
    <w:rsid w:val="00005786"/>
    <w:rsid w:val="00011B33"/>
    <w:rsid w:val="0001240A"/>
    <w:rsid w:val="00012D08"/>
    <w:rsid w:val="00013853"/>
    <w:rsid w:val="00016D1C"/>
    <w:rsid w:val="000205CA"/>
    <w:rsid w:val="000209A7"/>
    <w:rsid w:val="000263F5"/>
    <w:rsid w:val="00036695"/>
    <w:rsid w:val="00037545"/>
    <w:rsid w:val="00046F66"/>
    <w:rsid w:val="00060BAA"/>
    <w:rsid w:val="00060BCF"/>
    <w:rsid w:val="00061D34"/>
    <w:rsid w:val="00075D70"/>
    <w:rsid w:val="00076FB0"/>
    <w:rsid w:val="00077DD2"/>
    <w:rsid w:val="000A48BB"/>
    <w:rsid w:val="000A6598"/>
    <w:rsid w:val="000B22C4"/>
    <w:rsid w:val="000B6988"/>
    <w:rsid w:val="000C05E4"/>
    <w:rsid w:val="000C249B"/>
    <w:rsid w:val="000D27FF"/>
    <w:rsid w:val="000D2C45"/>
    <w:rsid w:val="000E0FE9"/>
    <w:rsid w:val="000E7BDA"/>
    <w:rsid w:val="0010226F"/>
    <w:rsid w:val="001064ED"/>
    <w:rsid w:val="0011348E"/>
    <w:rsid w:val="001167DF"/>
    <w:rsid w:val="00132803"/>
    <w:rsid w:val="001332BA"/>
    <w:rsid w:val="00134A1C"/>
    <w:rsid w:val="00146DE8"/>
    <w:rsid w:val="0014763F"/>
    <w:rsid w:val="00163E33"/>
    <w:rsid w:val="00180A2F"/>
    <w:rsid w:val="00184752"/>
    <w:rsid w:val="00185C69"/>
    <w:rsid w:val="00185ED2"/>
    <w:rsid w:val="0018796E"/>
    <w:rsid w:val="001942A2"/>
    <w:rsid w:val="001973C2"/>
    <w:rsid w:val="001A2CCC"/>
    <w:rsid w:val="001A3F50"/>
    <w:rsid w:val="001A5FCF"/>
    <w:rsid w:val="001B28F1"/>
    <w:rsid w:val="001B7ABF"/>
    <w:rsid w:val="001D0F3B"/>
    <w:rsid w:val="001D2DD2"/>
    <w:rsid w:val="001D468E"/>
    <w:rsid w:val="001D563A"/>
    <w:rsid w:val="001E4DF5"/>
    <w:rsid w:val="001E73F2"/>
    <w:rsid w:val="00204BEA"/>
    <w:rsid w:val="00222155"/>
    <w:rsid w:val="00222B79"/>
    <w:rsid w:val="00241D9E"/>
    <w:rsid w:val="0024772F"/>
    <w:rsid w:val="00250246"/>
    <w:rsid w:val="00255718"/>
    <w:rsid w:val="00256A64"/>
    <w:rsid w:val="00281747"/>
    <w:rsid w:val="002B2353"/>
    <w:rsid w:val="002C16FE"/>
    <w:rsid w:val="002C6AFD"/>
    <w:rsid w:val="002D0A82"/>
    <w:rsid w:val="002D3B4B"/>
    <w:rsid w:val="002E19FF"/>
    <w:rsid w:val="002E319C"/>
    <w:rsid w:val="002E4BDE"/>
    <w:rsid w:val="0031201E"/>
    <w:rsid w:val="0031395E"/>
    <w:rsid w:val="003139E9"/>
    <w:rsid w:val="003233CE"/>
    <w:rsid w:val="00325D7F"/>
    <w:rsid w:val="0032743C"/>
    <w:rsid w:val="003342A3"/>
    <w:rsid w:val="00341F82"/>
    <w:rsid w:val="0034250C"/>
    <w:rsid w:val="003505C8"/>
    <w:rsid w:val="00363C33"/>
    <w:rsid w:val="00366C56"/>
    <w:rsid w:val="0036708F"/>
    <w:rsid w:val="003A5584"/>
    <w:rsid w:val="003B4105"/>
    <w:rsid w:val="003C02F4"/>
    <w:rsid w:val="003D3F51"/>
    <w:rsid w:val="003F7610"/>
    <w:rsid w:val="00405434"/>
    <w:rsid w:val="00406AFD"/>
    <w:rsid w:val="00413396"/>
    <w:rsid w:val="0041580E"/>
    <w:rsid w:val="004230D5"/>
    <w:rsid w:val="0043620B"/>
    <w:rsid w:val="00443897"/>
    <w:rsid w:val="00453C9C"/>
    <w:rsid w:val="004677E3"/>
    <w:rsid w:val="004709D9"/>
    <w:rsid w:val="00475E4C"/>
    <w:rsid w:val="004803AD"/>
    <w:rsid w:val="00480F42"/>
    <w:rsid w:val="0048794B"/>
    <w:rsid w:val="00494DF0"/>
    <w:rsid w:val="00496F3A"/>
    <w:rsid w:val="00497E3E"/>
    <w:rsid w:val="004A33DA"/>
    <w:rsid w:val="004A3F2F"/>
    <w:rsid w:val="004B025D"/>
    <w:rsid w:val="004B34F7"/>
    <w:rsid w:val="004C6412"/>
    <w:rsid w:val="004D01DE"/>
    <w:rsid w:val="004D33C7"/>
    <w:rsid w:val="004E650C"/>
    <w:rsid w:val="004F0A8B"/>
    <w:rsid w:val="00515798"/>
    <w:rsid w:val="00524E92"/>
    <w:rsid w:val="0053079D"/>
    <w:rsid w:val="00530A13"/>
    <w:rsid w:val="00534C05"/>
    <w:rsid w:val="0053763F"/>
    <w:rsid w:val="00542115"/>
    <w:rsid w:val="00553B7D"/>
    <w:rsid w:val="005602B1"/>
    <w:rsid w:val="00564773"/>
    <w:rsid w:val="0058230A"/>
    <w:rsid w:val="005864F3"/>
    <w:rsid w:val="00596CB7"/>
    <w:rsid w:val="005A007F"/>
    <w:rsid w:val="005B22CF"/>
    <w:rsid w:val="005B2619"/>
    <w:rsid w:val="005B7B07"/>
    <w:rsid w:val="005C481D"/>
    <w:rsid w:val="005C72DF"/>
    <w:rsid w:val="005D2574"/>
    <w:rsid w:val="005D37E7"/>
    <w:rsid w:val="005D65F5"/>
    <w:rsid w:val="005E1FCF"/>
    <w:rsid w:val="005E3392"/>
    <w:rsid w:val="005F239C"/>
    <w:rsid w:val="00610466"/>
    <w:rsid w:val="0062189C"/>
    <w:rsid w:val="0063220F"/>
    <w:rsid w:val="00633B13"/>
    <w:rsid w:val="0063528A"/>
    <w:rsid w:val="006444F8"/>
    <w:rsid w:val="006571C9"/>
    <w:rsid w:val="006620B7"/>
    <w:rsid w:val="006660D2"/>
    <w:rsid w:val="0066776B"/>
    <w:rsid w:val="00671655"/>
    <w:rsid w:val="00672EBA"/>
    <w:rsid w:val="006731A8"/>
    <w:rsid w:val="00675118"/>
    <w:rsid w:val="00677A0E"/>
    <w:rsid w:val="0068719A"/>
    <w:rsid w:val="00690705"/>
    <w:rsid w:val="006A1265"/>
    <w:rsid w:val="006A5F08"/>
    <w:rsid w:val="006D51BD"/>
    <w:rsid w:val="00707C8B"/>
    <w:rsid w:val="00710FFF"/>
    <w:rsid w:val="00756915"/>
    <w:rsid w:val="00760104"/>
    <w:rsid w:val="00765CD6"/>
    <w:rsid w:val="007668BB"/>
    <w:rsid w:val="00776704"/>
    <w:rsid w:val="00780BDF"/>
    <w:rsid w:val="0079315D"/>
    <w:rsid w:val="007A10A9"/>
    <w:rsid w:val="007A280D"/>
    <w:rsid w:val="007B7E94"/>
    <w:rsid w:val="007C4092"/>
    <w:rsid w:val="007C5EA3"/>
    <w:rsid w:val="007D2B0D"/>
    <w:rsid w:val="007E1D63"/>
    <w:rsid w:val="007E2B4E"/>
    <w:rsid w:val="007F0D9E"/>
    <w:rsid w:val="007F4A2D"/>
    <w:rsid w:val="007F4A7F"/>
    <w:rsid w:val="00814E0F"/>
    <w:rsid w:val="008157CD"/>
    <w:rsid w:val="00820207"/>
    <w:rsid w:val="00822532"/>
    <w:rsid w:val="00825491"/>
    <w:rsid w:val="0084062F"/>
    <w:rsid w:val="00846407"/>
    <w:rsid w:val="00851E2C"/>
    <w:rsid w:val="008575EE"/>
    <w:rsid w:val="00866475"/>
    <w:rsid w:val="0087697B"/>
    <w:rsid w:val="00877656"/>
    <w:rsid w:val="008776DC"/>
    <w:rsid w:val="00877A6D"/>
    <w:rsid w:val="0089357C"/>
    <w:rsid w:val="00894475"/>
    <w:rsid w:val="0089657C"/>
    <w:rsid w:val="008B0B66"/>
    <w:rsid w:val="008B2E44"/>
    <w:rsid w:val="008B7D3A"/>
    <w:rsid w:val="008C2AB6"/>
    <w:rsid w:val="008C446C"/>
    <w:rsid w:val="008D759E"/>
    <w:rsid w:val="008E21E5"/>
    <w:rsid w:val="008E24B7"/>
    <w:rsid w:val="008E4B18"/>
    <w:rsid w:val="008E6B4E"/>
    <w:rsid w:val="008F6564"/>
    <w:rsid w:val="008F6995"/>
    <w:rsid w:val="009002A0"/>
    <w:rsid w:val="00904E13"/>
    <w:rsid w:val="009100FC"/>
    <w:rsid w:val="009107E7"/>
    <w:rsid w:val="00914AAD"/>
    <w:rsid w:val="009176E6"/>
    <w:rsid w:val="0092116E"/>
    <w:rsid w:val="00931A3A"/>
    <w:rsid w:val="0094174D"/>
    <w:rsid w:val="009448E5"/>
    <w:rsid w:val="00951DEC"/>
    <w:rsid w:val="00971FF4"/>
    <w:rsid w:val="009732AE"/>
    <w:rsid w:val="009807A2"/>
    <w:rsid w:val="0098098F"/>
    <w:rsid w:val="009809CE"/>
    <w:rsid w:val="00991F46"/>
    <w:rsid w:val="00994455"/>
    <w:rsid w:val="009961BB"/>
    <w:rsid w:val="009D2B20"/>
    <w:rsid w:val="009D5B8C"/>
    <w:rsid w:val="009D7CC5"/>
    <w:rsid w:val="009F0958"/>
    <w:rsid w:val="009F76CA"/>
    <w:rsid w:val="00A03CC4"/>
    <w:rsid w:val="00A079DA"/>
    <w:rsid w:val="00A1710F"/>
    <w:rsid w:val="00A20E9B"/>
    <w:rsid w:val="00A30040"/>
    <w:rsid w:val="00A43D9E"/>
    <w:rsid w:val="00A521EB"/>
    <w:rsid w:val="00A57BA0"/>
    <w:rsid w:val="00A71CB0"/>
    <w:rsid w:val="00A74FD7"/>
    <w:rsid w:val="00A80BED"/>
    <w:rsid w:val="00A81B08"/>
    <w:rsid w:val="00A85BE3"/>
    <w:rsid w:val="00A938D2"/>
    <w:rsid w:val="00A95A46"/>
    <w:rsid w:val="00A96189"/>
    <w:rsid w:val="00AA145B"/>
    <w:rsid w:val="00AA4F8C"/>
    <w:rsid w:val="00AB0D64"/>
    <w:rsid w:val="00AB2B83"/>
    <w:rsid w:val="00AB2CBC"/>
    <w:rsid w:val="00AC1983"/>
    <w:rsid w:val="00AC4EC5"/>
    <w:rsid w:val="00AE0374"/>
    <w:rsid w:val="00AF06A6"/>
    <w:rsid w:val="00AF0D3A"/>
    <w:rsid w:val="00AF384C"/>
    <w:rsid w:val="00AF4060"/>
    <w:rsid w:val="00AF651C"/>
    <w:rsid w:val="00B01F3C"/>
    <w:rsid w:val="00B066B6"/>
    <w:rsid w:val="00B1177E"/>
    <w:rsid w:val="00B1477E"/>
    <w:rsid w:val="00B320F9"/>
    <w:rsid w:val="00B330F7"/>
    <w:rsid w:val="00B35AA7"/>
    <w:rsid w:val="00B44F8C"/>
    <w:rsid w:val="00B63D41"/>
    <w:rsid w:val="00B66FD5"/>
    <w:rsid w:val="00B67F49"/>
    <w:rsid w:val="00B746C3"/>
    <w:rsid w:val="00B7496E"/>
    <w:rsid w:val="00B87498"/>
    <w:rsid w:val="00B9243B"/>
    <w:rsid w:val="00B92954"/>
    <w:rsid w:val="00B95F31"/>
    <w:rsid w:val="00B96EDB"/>
    <w:rsid w:val="00BB782B"/>
    <w:rsid w:val="00BC005A"/>
    <w:rsid w:val="00BC1297"/>
    <w:rsid w:val="00BD6ED9"/>
    <w:rsid w:val="00BE6EB2"/>
    <w:rsid w:val="00C02D29"/>
    <w:rsid w:val="00C060A6"/>
    <w:rsid w:val="00C123EB"/>
    <w:rsid w:val="00C17EEB"/>
    <w:rsid w:val="00C346D5"/>
    <w:rsid w:val="00C4030E"/>
    <w:rsid w:val="00C50565"/>
    <w:rsid w:val="00C52628"/>
    <w:rsid w:val="00C60DDE"/>
    <w:rsid w:val="00C6338C"/>
    <w:rsid w:val="00C67D26"/>
    <w:rsid w:val="00C73C14"/>
    <w:rsid w:val="00C82C7F"/>
    <w:rsid w:val="00C93C47"/>
    <w:rsid w:val="00C97043"/>
    <w:rsid w:val="00CA237F"/>
    <w:rsid w:val="00CB591D"/>
    <w:rsid w:val="00CB5D25"/>
    <w:rsid w:val="00CB6C4B"/>
    <w:rsid w:val="00CC4E3F"/>
    <w:rsid w:val="00CC68F2"/>
    <w:rsid w:val="00CD191C"/>
    <w:rsid w:val="00CE2953"/>
    <w:rsid w:val="00CE5121"/>
    <w:rsid w:val="00CF1943"/>
    <w:rsid w:val="00D030CE"/>
    <w:rsid w:val="00D0350E"/>
    <w:rsid w:val="00D04416"/>
    <w:rsid w:val="00D06992"/>
    <w:rsid w:val="00D17F6E"/>
    <w:rsid w:val="00D20787"/>
    <w:rsid w:val="00D25F23"/>
    <w:rsid w:val="00D27296"/>
    <w:rsid w:val="00D325ED"/>
    <w:rsid w:val="00D402E4"/>
    <w:rsid w:val="00D42239"/>
    <w:rsid w:val="00D46194"/>
    <w:rsid w:val="00D553EE"/>
    <w:rsid w:val="00D669B2"/>
    <w:rsid w:val="00D67C6F"/>
    <w:rsid w:val="00D84C38"/>
    <w:rsid w:val="00D9419D"/>
    <w:rsid w:val="00D95CC4"/>
    <w:rsid w:val="00D95E10"/>
    <w:rsid w:val="00DA6486"/>
    <w:rsid w:val="00DA6FBA"/>
    <w:rsid w:val="00DA771F"/>
    <w:rsid w:val="00DB73E8"/>
    <w:rsid w:val="00DC0A11"/>
    <w:rsid w:val="00DC3C26"/>
    <w:rsid w:val="00DD09F0"/>
    <w:rsid w:val="00DD1BF1"/>
    <w:rsid w:val="00DE048B"/>
    <w:rsid w:val="00DE6834"/>
    <w:rsid w:val="00DF2DF2"/>
    <w:rsid w:val="00DF2FD1"/>
    <w:rsid w:val="00DF40C4"/>
    <w:rsid w:val="00DF75F7"/>
    <w:rsid w:val="00E022AF"/>
    <w:rsid w:val="00E10033"/>
    <w:rsid w:val="00E210F7"/>
    <w:rsid w:val="00E307D1"/>
    <w:rsid w:val="00E41467"/>
    <w:rsid w:val="00E477CD"/>
    <w:rsid w:val="00E627EB"/>
    <w:rsid w:val="00E67452"/>
    <w:rsid w:val="00E67EDF"/>
    <w:rsid w:val="00E740C9"/>
    <w:rsid w:val="00E74D6D"/>
    <w:rsid w:val="00E76DA8"/>
    <w:rsid w:val="00E84795"/>
    <w:rsid w:val="00E84D8F"/>
    <w:rsid w:val="00E8536E"/>
    <w:rsid w:val="00E9042D"/>
    <w:rsid w:val="00E95049"/>
    <w:rsid w:val="00EA0879"/>
    <w:rsid w:val="00EE00EA"/>
    <w:rsid w:val="00EE2234"/>
    <w:rsid w:val="00EE32F3"/>
    <w:rsid w:val="00EE4FA4"/>
    <w:rsid w:val="00EE732A"/>
    <w:rsid w:val="00EF57C6"/>
    <w:rsid w:val="00EF7C84"/>
    <w:rsid w:val="00F03B29"/>
    <w:rsid w:val="00F06C27"/>
    <w:rsid w:val="00F1238D"/>
    <w:rsid w:val="00F22B2C"/>
    <w:rsid w:val="00F33895"/>
    <w:rsid w:val="00F35834"/>
    <w:rsid w:val="00F37AFA"/>
    <w:rsid w:val="00F46EBD"/>
    <w:rsid w:val="00F500EB"/>
    <w:rsid w:val="00F51D6C"/>
    <w:rsid w:val="00F63A3B"/>
    <w:rsid w:val="00F95741"/>
    <w:rsid w:val="00FA5A91"/>
    <w:rsid w:val="00FB3534"/>
    <w:rsid w:val="00FB6131"/>
    <w:rsid w:val="00FC1864"/>
    <w:rsid w:val="00FE2988"/>
    <w:rsid w:val="0166B8C8"/>
    <w:rsid w:val="0369E9F9"/>
    <w:rsid w:val="07E36383"/>
    <w:rsid w:val="07FE7CE6"/>
    <w:rsid w:val="08304A6A"/>
    <w:rsid w:val="08DD8AFA"/>
    <w:rsid w:val="0EC7BEDD"/>
    <w:rsid w:val="11ED94A0"/>
    <w:rsid w:val="120016A2"/>
    <w:rsid w:val="140A6333"/>
    <w:rsid w:val="1905C401"/>
    <w:rsid w:val="1933FC21"/>
    <w:rsid w:val="1B722965"/>
    <w:rsid w:val="1B7AA060"/>
    <w:rsid w:val="1DB98609"/>
    <w:rsid w:val="1E58A08C"/>
    <w:rsid w:val="1F7C98B9"/>
    <w:rsid w:val="1F8A7218"/>
    <w:rsid w:val="201A521B"/>
    <w:rsid w:val="20AD42B9"/>
    <w:rsid w:val="23E6CB17"/>
    <w:rsid w:val="24E11EE2"/>
    <w:rsid w:val="25B6951D"/>
    <w:rsid w:val="277E2E52"/>
    <w:rsid w:val="27905085"/>
    <w:rsid w:val="2A46A78A"/>
    <w:rsid w:val="2DEB8655"/>
    <w:rsid w:val="2E8B2A72"/>
    <w:rsid w:val="2E92E62C"/>
    <w:rsid w:val="2E9464CE"/>
    <w:rsid w:val="2E9E3652"/>
    <w:rsid w:val="2F53C682"/>
    <w:rsid w:val="2F88D97B"/>
    <w:rsid w:val="30D3E75D"/>
    <w:rsid w:val="34B232E2"/>
    <w:rsid w:val="35D342FF"/>
    <w:rsid w:val="36E0C820"/>
    <w:rsid w:val="37AC017B"/>
    <w:rsid w:val="39242AFD"/>
    <w:rsid w:val="3AAF331A"/>
    <w:rsid w:val="3C0EE341"/>
    <w:rsid w:val="3C388FCF"/>
    <w:rsid w:val="3E73F8D8"/>
    <w:rsid w:val="41938F99"/>
    <w:rsid w:val="41DD5286"/>
    <w:rsid w:val="4839CD61"/>
    <w:rsid w:val="490CAF28"/>
    <w:rsid w:val="4BC5B1AE"/>
    <w:rsid w:val="4C0DA5B4"/>
    <w:rsid w:val="4C862E50"/>
    <w:rsid w:val="4DFE626E"/>
    <w:rsid w:val="4FD593DB"/>
    <w:rsid w:val="515D9131"/>
    <w:rsid w:val="53D52A0A"/>
    <w:rsid w:val="53F0EB04"/>
    <w:rsid w:val="57654024"/>
    <w:rsid w:val="58B5AC27"/>
    <w:rsid w:val="58D50B86"/>
    <w:rsid w:val="5AC2C6F0"/>
    <w:rsid w:val="5C045149"/>
    <w:rsid w:val="5CBC4A81"/>
    <w:rsid w:val="5D950D04"/>
    <w:rsid w:val="5FC78A55"/>
    <w:rsid w:val="60E92716"/>
    <w:rsid w:val="62B21F2B"/>
    <w:rsid w:val="64AADDD3"/>
    <w:rsid w:val="67E09F31"/>
    <w:rsid w:val="680DB5F7"/>
    <w:rsid w:val="6841EAD5"/>
    <w:rsid w:val="6C853EDE"/>
    <w:rsid w:val="6F88C6FA"/>
    <w:rsid w:val="710D173C"/>
    <w:rsid w:val="71692386"/>
    <w:rsid w:val="73E539AC"/>
    <w:rsid w:val="73EF2315"/>
    <w:rsid w:val="776F5F2F"/>
    <w:rsid w:val="78986E36"/>
    <w:rsid w:val="79DF445D"/>
    <w:rsid w:val="79F3F569"/>
    <w:rsid w:val="7C86F035"/>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C60BC2"/>
  <w15:chartTrackingRefBased/>
  <w15:docId w15:val="{06EA8CBF-C737-415F-8E6B-E6D1F7077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paragraph" w:styleId="Pis">
    <w:name w:val="header"/>
    <w:basedOn w:val="Normaallaad"/>
    <w:link w:val="PisMrk"/>
    <w:uiPriority w:val="99"/>
    <w:unhideWhenUsed/>
    <w:rsid w:val="00F22B2C"/>
    <w:pPr>
      <w:tabs>
        <w:tab w:val="center" w:pos="4536"/>
        <w:tab w:val="right" w:pos="9072"/>
      </w:tabs>
      <w:spacing w:after="0" w:line="240" w:lineRule="auto"/>
    </w:pPr>
  </w:style>
  <w:style w:type="character" w:styleId="PisMrk" w:customStyle="1">
    <w:name w:val="Päis Märk"/>
    <w:basedOn w:val="Liguvaikefont"/>
    <w:link w:val="Pis"/>
    <w:uiPriority w:val="99"/>
    <w:rsid w:val="00F22B2C"/>
  </w:style>
  <w:style w:type="paragraph" w:styleId="Jalus">
    <w:name w:val="footer"/>
    <w:basedOn w:val="Normaallaad"/>
    <w:link w:val="JalusMrk"/>
    <w:uiPriority w:val="99"/>
    <w:unhideWhenUsed/>
    <w:rsid w:val="00F22B2C"/>
    <w:pPr>
      <w:tabs>
        <w:tab w:val="center" w:pos="4536"/>
        <w:tab w:val="right" w:pos="9072"/>
      </w:tabs>
      <w:spacing w:after="0" w:line="240" w:lineRule="auto"/>
    </w:pPr>
  </w:style>
  <w:style w:type="character" w:styleId="JalusMrk" w:customStyle="1">
    <w:name w:val="Jalus Märk"/>
    <w:basedOn w:val="Liguvaikefont"/>
    <w:link w:val="Jalus"/>
    <w:uiPriority w:val="99"/>
    <w:rsid w:val="00F22B2C"/>
  </w:style>
  <w:style w:type="paragraph" w:styleId="Loendilik">
    <w:name w:val="List Paragraph"/>
    <w:basedOn w:val="Normaallaad"/>
    <w:uiPriority w:val="34"/>
    <w:qFormat/>
    <w:rsid w:val="00D030CE"/>
    <w:pPr>
      <w:ind w:left="720"/>
      <w:contextualSpacing/>
    </w:pPr>
  </w:style>
  <w:style w:type="character" w:styleId="normaltextrun" w:customStyle="1">
    <w:name w:val="normaltextrun"/>
    <w:basedOn w:val="Liguvaikefont"/>
    <w:rsid w:val="0031201E"/>
  </w:style>
  <w:style w:type="character" w:styleId="Kommentaariviide">
    <w:name w:val="annotation reference"/>
    <w:uiPriority w:val="99"/>
    <w:semiHidden/>
    <w:unhideWhenUsed/>
    <w:rsid w:val="009F0958"/>
    <w:rPr>
      <w:sz w:val="16"/>
      <w:szCs w:val="16"/>
    </w:rPr>
  </w:style>
  <w:style w:type="paragraph" w:styleId="Kommentaaritekst">
    <w:name w:val="annotation text"/>
    <w:basedOn w:val="Normaallaad"/>
    <w:link w:val="KommentaaritekstMrk"/>
    <w:uiPriority w:val="99"/>
    <w:unhideWhenUsed/>
    <w:rsid w:val="009F0958"/>
    <w:pPr>
      <w:spacing w:after="200" w:line="276" w:lineRule="auto"/>
    </w:pPr>
    <w:rPr>
      <w:rFonts w:ascii="Calibri" w:hAnsi="Calibri" w:eastAsia="Calibri" w:cs="Times New Roman"/>
      <w:kern w:val="0"/>
      <w:sz w:val="20"/>
      <w:szCs w:val="20"/>
      <w14:ligatures w14:val="none"/>
    </w:rPr>
  </w:style>
  <w:style w:type="character" w:styleId="KommentaaritekstMrk" w:customStyle="1">
    <w:name w:val="Kommentaari tekst Märk"/>
    <w:basedOn w:val="Liguvaikefont"/>
    <w:link w:val="Kommentaaritekst"/>
    <w:uiPriority w:val="99"/>
    <w:rsid w:val="009F0958"/>
    <w:rPr>
      <w:rFonts w:ascii="Calibri" w:hAnsi="Calibri" w:eastAsia="Calibri" w:cs="Times New Roman"/>
      <w:kern w:val="0"/>
      <w:sz w:val="20"/>
      <w:szCs w:val="20"/>
      <w14:ligatures w14:val="none"/>
    </w:rPr>
  </w:style>
  <w:style w:type="character" w:styleId="tyhik" w:customStyle="1">
    <w:name w:val="tyhik"/>
    <w:basedOn w:val="Liguvaikefont"/>
    <w:rsid w:val="002D0A82"/>
  </w:style>
  <w:style w:type="character" w:styleId="Hperlink">
    <w:name w:val="Hyperlink"/>
    <w:basedOn w:val="Liguvaikefont"/>
    <w:uiPriority w:val="99"/>
    <w:unhideWhenUsed/>
    <w:rsid w:val="00D42239"/>
    <w:rPr>
      <w:color w:val="0563C1" w:themeColor="hyperlink"/>
      <w:u w:val="single"/>
    </w:rPr>
  </w:style>
  <w:style w:type="paragraph" w:styleId="Kommentaariteema">
    <w:name w:val="annotation subject"/>
    <w:basedOn w:val="Kommentaaritekst"/>
    <w:next w:val="Kommentaaritekst"/>
    <w:link w:val="KommentaariteemaMrk"/>
    <w:uiPriority w:val="99"/>
    <w:semiHidden/>
    <w:unhideWhenUsed/>
    <w:rsid w:val="00B1177E"/>
    <w:pPr>
      <w:spacing w:after="160" w:line="240" w:lineRule="auto"/>
    </w:pPr>
    <w:rPr>
      <w:rFonts w:asciiTheme="minorHAnsi" w:hAnsiTheme="minorHAnsi" w:eastAsiaTheme="minorHAnsi" w:cstheme="minorBidi"/>
      <w:b/>
      <w:bCs/>
      <w:kern w:val="2"/>
      <w14:ligatures w14:val="standardContextual"/>
    </w:rPr>
  </w:style>
  <w:style w:type="character" w:styleId="KommentaariteemaMrk" w:customStyle="1">
    <w:name w:val="Kommentaari teema Märk"/>
    <w:basedOn w:val="KommentaaritekstMrk"/>
    <w:link w:val="Kommentaariteema"/>
    <w:uiPriority w:val="99"/>
    <w:semiHidden/>
    <w:rsid w:val="00B1177E"/>
    <w:rPr>
      <w:rFonts w:ascii="Calibri" w:hAnsi="Calibri" w:eastAsia="Calibri" w:cs="Times New Roman"/>
      <w:b/>
      <w:bCs/>
      <w:kern w:val="0"/>
      <w:sz w:val="20"/>
      <w:szCs w:val="20"/>
      <w14:ligatures w14:val="none"/>
    </w:rPr>
  </w:style>
  <w:style w:type="paragraph" w:styleId="Redaktsioon">
    <w:name w:val="Revision"/>
    <w:hidden/>
    <w:uiPriority w:val="99"/>
    <w:semiHidden/>
    <w:rsid w:val="00F500E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footer" Target="footer1.xml" Id="rId10" /><Relationship Type="http://schemas.openxmlformats.org/officeDocument/2006/relationships/customXml" Target="../customXml/item4.xml" Id="rId4" /><Relationship Type="http://schemas.openxmlformats.org/officeDocument/2006/relationships/endnotes" Target="endnotes.xml" Id="rId9" /><Relationship Type="http://schemas.openxmlformats.org/officeDocument/2006/relationships/comments" Target="comments.xml" Id="R695980b669144800" /><Relationship Type="http://schemas.microsoft.com/office/2011/relationships/people" Target="people.xml" Id="R8887b3025aa14f5f" /><Relationship Type="http://schemas.microsoft.com/office/2011/relationships/commentsExtended" Target="commentsExtended.xml" Id="R8c97b0f983e944b5" /><Relationship Type="http://schemas.microsoft.com/office/2016/09/relationships/commentsIds" Target="commentsIds.xml" Id="R93a304c3398e4d3e" /><Relationship Type="http://schemas.microsoft.com/office/2018/08/relationships/commentsExtensible" Target="commentsExtensible.xml" Id="R9f713ae882554579" /></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E579B56BAECA84AA24CE2339784D7AE" ma:contentTypeVersion="13" ma:contentTypeDescription="Loo uus dokument" ma:contentTypeScope="" ma:versionID="d2fc3e46c1d7308b01d309372ba4f02d">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7a1ec343604e145ad8e68f98be908308"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082810-881D-48A0-AB5D-98DB14BE167E}">
  <ds:schemaRefs>
    <ds:schemaRef ds:uri="http://schemas.microsoft.com/sharepoint/v3/contenttype/forms"/>
  </ds:schemaRefs>
</ds:datastoreItem>
</file>

<file path=customXml/itemProps2.xml><?xml version="1.0" encoding="utf-8"?>
<ds:datastoreItem xmlns:ds="http://schemas.openxmlformats.org/officeDocument/2006/customXml" ds:itemID="{9E693FA0-636B-41B2-9B46-91868C23042D}">
  <ds:schemaRefs>
    <ds:schemaRef ds:uri="http://purl.org/dc/dcmitype/"/>
    <ds:schemaRef ds:uri="http://www.w3.org/XML/1998/namespace"/>
    <ds:schemaRef ds:uri="http://purl.org/dc/elements/1.1/"/>
    <ds:schemaRef ds:uri="http://schemas.microsoft.com/office/2006/documentManagement/types"/>
    <ds:schemaRef ds:uri="http://schemas.openxmlformats.org/package/2006/metadata/core-properties"/>
    <ds:schemaRef ds:uri="http://schemas.microsoft.com/office/infopath/2007/PartnerControls"/>
    <ds:schemaRef ds:uri="2d334cad-d1a5-4c9f-b609-04d525d13fb3"/>
    <ds:schemaRef ds:uri="6b6726b1-9b0b-47e5-b90b-c011c5fa9bdc"/>
    <ds:schemaRef ds:uri="http://schemas.microsoft.com/office/2006/metadata/properties"/>
    <ds:schemaRef ds:uri="http://purl.org/dc/terms/"/>
    <ds:schemaRef ds:uri="e293f50e-b80d-400a-80a1-6226c80ebbbb"/>
    <ds:schemaRef ds:uri="c8ae1d7c-2bd3-44b1-9ec8-2a84712b19ec"/>
  </ds:schemaRefs>
</ds:datastoreItem>
</file>

<file path=customXml/itemProps3.xml><?xml version="1.0" encoding="utf-8"?>
<ds:datastoreItem xmlns:ds="http://schemas.openxmlformats.org/officeDocument/2006/customXml" ds:itemID="{0AFD6BA6-A40B-4E24-B181-EFCB998DC68B}"/>
</file>

<file path=customXml/itemProps4.xml><?xml version="1.0" encoding="utf-8"?>
<ds:datastoreItem xmlns:ds="http://schemas.openxmlformats.org/officeDocument/2006/customXml" ds:itemID="{C490282B-DC31-43D2-83EB-05186D302649}">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Ligi</dc:creator>
  <cp:keywords/>
  <dc:description/>
  <cp:lastModifiedBy>Markus Ühtigi - JUSTDIGI</cp:lastModifiedBy>
  <cp:revision>5</cp:revision>
  <dcterms:created xsi:type="dcterms:W3CDTF">2025-06-25T08:48:00Z</dcterms:created>
  <dcterms:modified xsi:type="dcterms:W3CDTF">2025-07-07T11:59:28Z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ediaServiceImageTags">
    <vt:lpwstr/>
  </property>
  <property fmtid="{D5CDD505-2E9C-101B-9397-08002B2CF9AE}" pid="4" name="MSIP_Label_defa4170-0d19-0005-0004-bc88714345d2_Enabled">
    <vt:lpwstr>true</vt:lpwstr>
  </property>
  <property fmtid="{D5CDD505-2E9C-101B-9397-08002B2CF9AE}" pid="5" name="MSIP_Label_defa4170-0d19-0005-0004-bc88714345d2_SetDate">
    <vt:lpwstr>2025-06-25T08:48:12Z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30dcbe28-feb6-43d7-abf8-e69e1f2cd14b</vt:lpwstr>
  </property>
  <property fmtid="{D5CDD505-2E9C-101B-9397-08002B2CF9AE}" pid="10" name="MSIP_Label_defa4170-0d19-0005-0004-bc88714345d2_ContentBits">
    <vt:lpwstr>0</vt:lpwstr>
  </property>
  <property fmtid="{D5CDD505-2E9C-101B-9397-08002B2CF9AE}" pid="11" name="MSIP_Label_defa4170-0d19-0005-0004-bc88714345d2_Tag">
    <vt:lpwstr>10, 3, 0, 2</vt:lpwstr>
  </property>
</Properties>
</file>